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4A512D">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4A512D">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4A512D">
            <w:pPr>
              <w:pStyle w:val="TabletitleBR"/>
              <w:rPr>
                <w:spacing w:val="-3"/>
                <w:sz w:val="22"/>
                <w:szCs w:val="22"/>
              </w:rPr>
            </w:pPr>
            <w:r w:rsidRPr="00192FA7">
              <w:rPr>
                <w:spacing w:val="-3"/>
                <w:sz w:val="22"/>
                <w:szCs w:val="22"/>
              </w:rPr>
              <w:t>Fact Sheet</w:t>
            </w:r>
          </w:p>
        </w:tc>
      </w:tr>
      <w:tr w:rsidR="000D6DA7" w:rsidRPr="00F0755D" w14:paraId="0703C036" w14:textId="77777777" w:rsidTr="004A512D">
        <w:trPr>
          <w:jc w:val="center"/>
        </w:trPr>
        <w:tc>
          <w:tcPr>
            <w:tcW w:w="4370" w:type="dxa"/>
            <w:tcBorders>
              <w:top w:val="single" w:sz="6" w:space="0" w:color="auto"/>
              <w:left w:val="double" w:sz="6" w:space="0" w:color="auto"/>
            </w:tcBorders>
          </w:tcPr>
          <w:p w14:paraId="6D7C9F9F" w14:textId="6E4026BB" w:rsidR="000D6DA7" w:rsidRPr="00192FA7" w:rsidRDefault="000D6DA7" w:rsidP="004A512D">
            <w:pPr>
              <w:spacing w:after="120"/>
              <w:ind w:left="900" w:right="144" w:hanging="756"/>
            </w:pPr>
            <w:r w:rsidRPr="00192FA7">
              <w:rPr>
                <w:b/>
              </w:rPr>
              <w:t>Working Party:</w:t>
            </w:r>
            <w:r w:rsidRPr="00192FA7">
              <w:t xml:space="preserve">  ITU-R WP </w:t>
            </w:r>
            <w:r w:rsidR="00E44140">
              <w:t>5</w:t>
            </w:r>
            <w:r w:rsidR="00F33736">
              <w:t>B</w:t>
            </w:r>
          </w:p>
        </w:tc>
        <w:tc>
          <w:tcPr>
            <w:tcW w:w="5008" w:type="dxa"/>
            <w:gridSpan w:val="2"/>
            <w:tcBorders>
              <w:top w:val="single" w:sz="6" w:space="0" w:color="auto"/>
              <w:right w:val="double" w:sz="6" w:space="0" w:color="auto"/>
            </w:tcBorders>
          </w:tcPr>
          <w:p w14:paraId="61048F8B" w14:textId="4E28FB29" w:rsidR="000D6DA7" w:rsidRPr="00F0755D" w:rsidRDefault="000D6DA7" w:rsidP="002B3DCA">
            <w:pPr>
              <w:spacing w:after="120"/>
              <w:ind w:left="144" w:right="144"/>
              <w:rPr>
                <w:lang w:val="pt-BR"/>
              </w:rPr>
            </w:pPr>
            <w:r w:rsidRPr="00F0755D">
              <w:rPr>
                <w:b/>
                <w:lang w:val="pt-BR"/>
              </w:rPr>
              <w:t>Document No:</w:t>
            </w:r>
            <w:r w:rsidR="00EA1409" w:rsidRPr="00F0755D">
              <w:rPr>
                <w:lang w:val="pt-BR"/>
              </w:rPr>
              <w:t xml:space="preserve">  </w:t>
            </w:r>
            <w:r w:rsidR="00172D70" w:rsidRPr="00F0755D">
              <w:rPr>
                <w:lang w:val="pt-BR"/>
              </w:rPr>
              <w:t>USWP</w:t>
            </w:r>
            <w:r w:rsidR="00E44140" w:rsidRPr="00F0755D">
              <w:rPr>
                <w:lang w:val="pt-BR"/>
              </w:rPr>
              <w:t>5</w:t>
            </w:r>
            <w:r w:rsidR="00F33736">
              <w:rPr>
                <w:lang w:val="pt-BR"/>
              </w:rPr>
              <w:t>B</w:t>
            </w:r>
            <w:r w:rsidR="004727A6">
              <w:rPr>
                <w:lang w:val="pt-BR"/>
              </w:rPr>
              <w:t>35-22</w:t>
            </w:r>
          </w:p>
        </w:tc>
      </w:tr>
      <w:tr w:rsidR="000D6DA7" w14:paraId="1FFDA5D2" w14:textId="77777777" w:rsidTr="004A512D">
        <w:trPr>
          <w:jc w:val="center"/>
        </w:trPr>
        <w:tc>
          <w:tcPr>
            <w:tcW w:w="4370" w:type="dxa"/>
            <w:tcBorders>
              <w:left w:val="double" w:sz="6" w:space="0" w:color="auto"/>
            </w:tcBorders>
          </w:tcPr>
          <w:p w14:paraId="35F17CA2" w14:textId="31E42EF3" w:rsidR="000D6DA7" w:rsidRPr="00E44140" w:rsidRDefault="000D6DA7" w:rsidP="0031259E">
            <w:pPr>
              <w:pStyle w:val="DocData"/>
              <w:framePr w:hSpace="0" w:wrap="auto" w:hAnchor="text" w:yAlign="inline"/>
            </w:pPr>
            <w:r w:rsidRPr="00192FA7">
              <w:t xml:space="preserve">Ref:  </w:t>
            </w:r>
            <w:r w:rsidR="00E44140">
              <w:t xml:space="preserve">Resolution </w:t>
            </w:r>
            <w:r w:rsidR="00E44140" w:rsidRPr="00E44140">
              <w:rPr>
                <w:bCs/>
              </w:rPr>
              <w:t>256 (WRC-23)</w:t>
            </w:r>
          </w:p>
        </w:tc>
        <w:tc>
          <w:tcPr>
            <w:tcW w:w="5008" w:type="dxa"/>
            <w:gridSpan w:val="2"/>
            <w:tcBorders>
              <w:right w:val="double" w:sz="6" w:space="0" w:color="auto"/>
            </w:tcBorders>
          </w:tcPr>
          <w:p w14:paraId="0C47225B" w14:textId="7BBED335"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ins w:id="0" w:author="ASRI" w:date="2025-09-22T08:44:00Z" w16du:dateUtc="2025-09-22T12:44:00Z">
              <w:r w:rsidR="00DD41E6">
                <w:t>9</w:t>
              </w:r>
            </w:ins>
            <w:del w:id="1" w:author="ASRI" w:date="2025-09-22T08:44:00Z" w16du:dateUtc="2025-09-22T12:44:00Z">
              <w:r w:rsidR="0050177E" w:rsidDel="00DD41E6">
                <w:delText>8</w:delText>
              </w:r>
            </w:del>
            <w:r w:rsidR="00410CE0">
              <w:t>/</w:t>
            </w:r>
            <w:ins w:id="2" w:author="ASRI" w:date="2025-09-22T08:44:00Z" w16du:dateUtc="2025-09-22T12:44:00Z">
              <w:r w:rsidR="00DD41E6">
                <w:t>2</w:t>
              </w:r>
            </w:ins>
            <w:r w:rsidR="001E5A55">
              <w:t>2</w:t>
            </w:r>
            <w:del w:id="3" w:author="ASRI" w:date="2025-09-22T08:44:00Z" w16du:dateUtc="2025-09-22T12:44:00Z">
              <w:r w:rsidR="001E5A55" w:rsidDel="00DD41E6">
                <w:delText>9</w:delText>
              </w:r>
            </w:del>
            <w:r w:rsidR="00F33736">
              <w:t>/25</w:t>
            </w:r>
          </w:p>
        </w:tc>
      </w:tr>
      <w:tr w:rsidR="000D6DA7" w:rsidRPr="007349A7" w14:paraId="093B2714" w14:textId="77777777" w:rsidTr="004A512D">
        <w:trPr>
          <w:jc w:val="center"/>
        </w:trPr>
        <w:tc>
          <w:tcPr>
            <w:tcW w:w="9378" w:type="dxa"/>
            <w:gridSpan w:val="3"/>
            <w:tcBorders>
              <w:left w:val="double" w:sz="6" w:space="0" w:color="auto"/>
              <w:right w:val="double" w:sz="6" w:space="0" w:color="auto"/>
            </w:tcBorders>
          </w:tcPr>
          <w:p w14:paraId="60CF3BEF" w14:textId="52B68A0E" w:rsidR="000D6DA7" w:rsidRPr="00192FA7" w:rsidRDefault="000D6DA7" w:rsidP="0083037A">
            <w:pPr>
              <w:pStyle w:val="BodyTextIndent"/>
              <w:ind w:left="187"/>
              <w:rPr>
                <w:bCs/>
              </w:rPr>
            </w:pPr>
            <w:r w:rsidRPr="00192FA7">
              <w:rPr>
                <w:b/>
                <w:bCs/>
              </w:rPr>
              <w:t>Document Title:</w:t>
            </w:r>
            <w:r w:rsidR="00E81F3E">
              <w:rPr>
                <w:bCs/>
              </w:rPr>
              <w:t xml:space="preserve"> </w:t>
            </w:r>
            <w:r w:rsidR="00E81F3E" w:rsidRPr="00E81F3E">
              <w:rPr>
                <w:bCs/>
                <w:szCs w:val="24"/>
                <w:lang w:eastAsia="zh-CN"/>
              </w:rPr>
              <w:t xml:space="preserve">Additional technical information for sharing studies </w:t>
            </w:r>
            <w:r w:rsidR="00E81F3E" w:rsidRPr="00E81F3E">
              <w:rPr>
                <w:bCs/>
                <w:szCs w:val="24"/>
                <w:lang w:eastAsia="zh-CN"/>
              </w:rPr>
              <w:br/>
              <w:t>under WRC-27 agenda item 1.7</w:t>
            </w:r>
          </w:p>
        </w:tc>
      </w:tr>
      <w:tr w:rsidR="000D6DA7" w:rsidRPr="007B23C0" w14:paraId="588452E5" w14:textId="77777777" w:rsidTr="004A512D">
        <w:trPr>
          <w:jc w:val="center"/>
        </w:trPr>
        <w:tc>
          <w:tcPr>
            <w:tcW w:w="4428" w:type="dxa"/>
            <w:gridSpan w:val="2"/>
            <w:tcBorders>
              <w:left w:val="double" w:sz="6" w:space="0" w:color="auto"/>
            </w:tcBorders>
          </w:tcPr>
          <w:p w14:paraId="3D56E948" w14:textId="77777777" w:rsidR="000D6DA7" w:rsidRPr="00192FA7" w:rsidRDefault="000D6DA7" w:rsidP="004A512D">
            <w:pPr>
              <w:ind w:left="144" w:right="144"/>
              <w:rPr>
                <w:b/>
              </w:rPr>
            </w:pPr>
            <w:r w:rsidRPr="00192FA7">
              <w:rPr>
                <w:b/>
              </w:rPr>
              <w:t>Author(s)/Contributors(s):</w:t>
            </w:r>
          </w:p>
          <w:p w14:paraId="0DB40365" w14:textId="7BC62B87" w:rsidR="0058660A" w:rsidRPr="00192FA7" w:rsidRDefault="0050177E" w:rsidP="0058660A">
            <w:pPr>
              <w:spacing w:before="0"/>
              <w:ind w:left="144" w:right="144"/>
              <w:rPr>
                <w:bCs/>
                <w:iCs/>
              </w:rPr>
            </w:pPr>
            <w:r>
              <w:rPr>
                <w:bCs/>
                <w:iCs/>
              </w:rPr>
              <w:t>Nicholas Shrout</w:t>
            </w:r>
          </w:p>
          <w:p w14:paraId="46D0DD62" w14:textId="7B771912" w:rsidR="000F4F73" w:rsidRPr="00192FA7" w:rsidRDefault="0050177E" w:rsidP="0058660A">
            <w:pPr>
              <w:spacing w:before="0"/>
              <w:ind w:left="144" w:right="144"/>
              <w:rPr>
                <w:bCs/>
                <w:iCs/>
              </w:rPr>
            </w:pPr>
            <w:r>
              <w:rPr>
                <w:bCs/>
                <w:iCs/>
              </w:rPr>
              <w:t>ASRI</w:t>
            </w:r>
          </w:p>
          <w:p w14:paraId="4DF2E4B3" w14:textId="77777777" w:rsidR="0058660A" w:rsidRPr="00192FA7" w:rsidRDefault="0058660A" w:rsidP="0058660A">
            <w:pPr>
              <w:spacing w:before="0"/>
              <w:ind w:right="144"/>
              <w:rPr>
                <w:bCs/>
                <w:iCs/>
              </w:rPr>
            </w:pPr>
          </w:p>
          <w:p w14:paraId="63D55015" w14:textId="77777777" w:rsidR="00A474D9" w:rsidRDefault="009A55C6" w:rsidP="000F4F73">
            <w:pPr>
              <w:spacing w:before="0"/>
              <w:ind w:left="144" w:right="144"/>
              <w:rPr>
                <w:bCs/>
                <w:iCs/>
                <w:lang w:val="it-IT"/>
              </w:rPr>
            </w:pPr>
            <w:r>
              <w:rPr>
                <w:bCs/>
                <w:iCs/>
                <w:lang w:val="it-IT"/>
              </w:rPr>
              <w:t>Kim Kolb</w:t>
            </w:r>
          </w:p>
          <w:p w14:paraId="00DFCE18" w14:textId="6BC0148D" w:rsidR="009A55C6" w:rsidRPr="00192FA7" w:rsidRDefault="009A55C6" w:rsidP="000F4F73">
            <w:pPr>
              <w:spacing w:before="0"/>
              <w:ind w:left="144" w:right="144"/>
              <w:rPr>
                <w:bCs/>
                <w:iCs/>
                <w:lang w:val="it-IT"/>
              </w:rPr>
            </w:pPr>
            <w:r>
              <w:rPr>
                <w:bCs/>
                <w:iCs/>
                <w:lang w:val="it-IT"/>
              </w:rPr>
              <w:t>Boeing</w:t>
            </w:r>
          </w:p>
        </w:tc>
        <w:tc>
          <w:tcPr>
            <w:tcW w:w="4950" w:type="dxa"/>
            <w:tcBorders>
              <w:right w:val="double" w:sz="6" w:space="0" w:color="auto"/>
            </w:tcBorders>
          </w:tcPr>
          <w:p w14:paraId="24F215C2" w14:textId="77777777" w:rsidR="000D6DA7" w:rsidRPr="009A55C6" w:rsidRDefault="000D6DA7" w:rsidP="009A55C6">
            <w:pPr>
              <w:spacing w:before="0"/>
              <w:ind w:left="144" w:right="144"/>
              <w:rPr>
                <w:bCs/>
                <w:color w:val="000000"/>
                <w:lang w:val="fr-FR"/>
              </w:rPr>
            </w:pPr>
          </w:p>
          <w:p w14:paraId="599A072C" w14:textId="0511FDBA" w:rsidR="009A55C6" w:rsidRPr="00192FA7" w:rsidRDefault="0058660A" w:rsidP="009A55C6">
            <w:pPr>
              <w:spacing w:before="0"/>
              <w:ind w:left="31"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hyperlink r:id="rId11" w:history="1">
              <w:r w:rsidR="0050177E" w:rsidRPr="009A55C6">
                <w:rPr>
                  <w:color w:val="0070C0"/>
                  <w:u w:val="single"/>
                </w:rPr>
                <w:t>njs@asri.aero</w:t>
              </w:r>
            </w:hyperlink>
          </w:p>
          <w:p w14:paraId="61233F11" w14:textId="3FF7A95A" w:rsidR="0058660A" w:rsidRPr="009A55C6" w:rsidRDefault="000F4F73" w:rsidP="009A55C6">
            <w:pPr>
              <w:spacing w:before="0"/>
              <w:ind w:left="31" w:right="144"/>
              <w:rPr>
                <w:bCs/>
                <w:color w:val="000000"/>
                <w:lang w:val="fr-FR"/>
              </w:rPr>
            </w:pPr>
            <w:r w:rsidRPr="009A55C6">
              <w:rPr>
                <w:bCs/>
                <w:color w:val="000000"/>
                <w:lang w:val="fr-FR"/>
              </w:rPr>
              <w:t xml:space="preserve">  </w:t>
            </w:r>
          </w:p>
          <w:p w14:paraId="03E051C2" w14:textId="77777777" w:rsidR="000F4F73" w:rsidRPr="009A55C6" w:rsidRDefault="000F4F73" w:rsidP="009A55C6">
            <w:pPr>
              <w:spacing w:before="0"/>
              <w:ind w:left="31" w:right="144"/>
              <w:rPr>
                <w:bCs/>
                <w:color w:val="000000"/>
                <w:lang w:val="fr-FR"/>
              </w:rPr>
            </w:pPr>
          </w:p>
          <w:p w14:paraId="70EC8BDA" w14:textId="3DBE260D" w:rsidR="009A55C6" w:rsidRPr="009A55C6" w:rsidRDefault="009A55C6" w:rsidP="009A55C6">
            <w:pPr>
              <w:spacing w:before="0"/>
              <w:ind w:left="31" w:right="144"/>
              <w:rPr>
                <w:bCs/>
                <w:color w:val="0070C0"/>
                <w:u w:val="single"/>
                <w:lang w:val="fr-FR"/>
              </w:rPr>
            </w:pPr>
            <w:proofErr w:type="gramStart"/>
            <w:r w:rsidRPr="009A55C6">
              <w:rPr>
                <w:bCs/>
                <w:color w:val="000000"/>
                <w:lang w:val="fr-FR"/>
              </w:rPr>
              <w:t>Email:</w:t>
            </w:r>
            <w:proofErr w:type="gramEnd"/>
            <w:r w:rsidRPr="009A55C6">
              <w:rPr>
                <w:bCs/>
                <w:color w:val="000000"/>
                <w:lang w:val="fr-FR"/>
              </w:rPr>
              <w:t xml:space="preserve">  </w:t>
            </w:r>
            <w:hyperlink r:id="rId12" w:history="1">
              <w:r w:rsidRPr="009A55C6">
                <w:rPr>
                  <w:color w:val="0070C0"/>
                  <w:u w:val="single"/>
                </w:rPr>
                <w:t>kim.l.kolb@boeing.com</w:t>
              </w:r>
            </w:hyperlink>
          </w:p>
          <w:p w14:paraId="4523B975" w14:textId="77777777" w:rsidR="0051744D" w:rsidRPr="009A55C6" w:rsidRDefault="0051744D" w:rsidP="009A55C6">
            <w:pPr>
              <w:spacing w:before="0"/>
              <w:ind w:left="31" w:right="144"/>
              <w:rPr>
                <w:bCs/>
                <w:color w:val="000000"/>
                <w:lang w:val="fr-FR"/>
              </w:rPr>
            </w:pPr>
          </w:p>
          <w:p w14:paraId="0E502D36" w14:textId="77777777" w:rsidR="00795449" w:rsidRPr="009A55C6" w:rsidRDefault="00795449" w:rsidP="009A55C6">
            <w:pPr>
              <w:spacing w:before="0"/>
              <w:ind w:right="144"/>
              <w:rPr>
                <w:bCs/>
                <w:color w:val="000000"/>
                <w:lang w:val="fr-FR"/>
              </w:rPr>
            </w:pPr>
          </w:p>
          <w:p w14:paraId="729EFE07" w14:textId="5726B37F" w:rsidR="004C757E" w:rsidRPr="00192FA7" w:rsidRDefault="00795449" w:rsidP="009A55C6">
            <w:pPr>
              <w:spacing w:before="0"/>
              <w:ind w:right="144"/>
              <w:rPr>
                <w:bCs/>
                <w:color w:val="000000"/>
                <w:lang w:val="fr-FR"/>
              </w:rPr>
            </w:pPr>
            <w:r w:rsidRPr="009A55C6">
              <w:rPr>
                <w:bCs/>
                <w:color w:val="000000"/>
                <w:lang w:val="fr-FR"/>
              </w:rPr>
              <w:t xml:space="preserve">  </w:t>
            </w:r>
          </w:p>
        </w:tc>
      </w:tr>
      <w:tr w:rsidR="000D6DA7" w:rsidRPr="00001E89" w14:paraId="5AE13B7D" w14:textId="77777777" w:rsidTr="004A512D">
        <w:trPr>
          <w:jc w:val="center"/>
        </w:trPr>
        <w:tc>
          <w:tcPr>
            <w:tcW w:w="9378" w:type="dxa"/>
            <w:gridSpan w:val="3"/>
            <w:tcBorders>
              <w:left w:val="double" w:sz="6" w:space="0" w:color="auto"/>
              <w:right w:val="double" w:sz="6" w:space="0" w:color="auto"/>
            </w:tcBorders>
          </w:tcPr>
          <w:p w14:paraId="676CFADF" w14:textId="67FA8FF3" w:rsidR="000D6DA7" w:rsidRPr="00192FA7" w:rsidRDefault="000D6DA7" w:rsidP="00475C63">
            <w:pPr>
              <w:spacing w:after="120"/>
              <w:ind w:left="187" w:right="144"/>
              <w:rPr>
                <w:bCs/>
              </w:rPr>
            </w:pPr>
            <w:r w:rsidRPr="00192FA7">
              <w:rPr>
                <w:b/>
              </w:rPr>
              <w:t>Purpose/Objective:</w:t>
            </w:r>
            <w:r w:rsidRPr="00192FA7">
              <w:rPr>
                <w:bCs/>
              </w:rPr>
              <w:t xml:space="preserve">  </w:t>
            </w:r>
            <w:bookmarkStart w:id="4" w:name="_Hlk30001984"/>
            <w:r w:rsidR="00647CCB" w:rsidRPr="00192FA7">
              <w:rPr>
                <w:bCs/>
              </w:rPr>
              <w:t>This contribution</w:t>
            </w:r>
            <w:r w:rsidR="006D5EFE" w:rsidRPr="00192FA7">
              <w:rPr>
                <w:bCs/>
              </w:rPr>
              <w:t xml:space="preserve"> </w:t>
            </w:r>
            <w:r w:rsidR="00E44140">
              <w:rPr>
                <w:bCs/>
              </w:rPr>
              <w:t>pr</w:t>
            </w:r>
            <w:r w:rsidR="00DA22B5">
              <w:rPr>
                <w:bCs/>
              </w:rPr>
              <w:t>esents a</w:t>
            </w:r>
            <w:bookmarkEnd w:id="4"/>
            <w:r w:rsidR="00E81F3E">
              <w:rPr>
                <w:bCs/>
              </w:rPr>
              <w:t>dditional information on radio altimeters operating in the 4.2-4.4 GHz band.</w:t>
            </w:r>
          </w:p>
        </w:tc>
      </w:tr>
      <w:tr w:rsidR="000D6DA7" w:rsidRPr="000C4B2B" w14:paraId="5194B492" w14:textId="77777777" w:rsidTr="004A512D">
        <w:trPr>
          <w:trHeight w:val="1776"/>
          <w:jc w:val="center"/>
        </w:trPr>
        <w:tc>
          <w:tcPr>
            <w:tcW w:w="9378" w:type="dxa"/>
            <w:gridSpan w:val="3"/>
            <w:tcBorders>
              <w:left w:val="double" w:sz="6" w:space="0" w:color="auto"/>
              <w:right w:val="double" w:sz="6" w:space="0" w:color="auto"/>
            </w:tcBorders>
          </w:tcPr>
          <w:p w14:paraId="0DB41BA1" w14:textId="0B4F1BD6"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DA22B5" w:rsidRPr="00192FA7">
              <w:rPr>
                <w:bCs/>
              </w:rPr>
              <w:t xml:space="preserve">This contribution </w:t>
            </w:r>
            <w:r w:rsidR="00E81F3E">
              <w:rPr>
                <w:bCs/>
              </w:rPr>
              <w:t>presents additional information for WP 5B’s consideration when developing their response liaison station to WP 5D concerning WRC-27 agenda item 1.7.</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07A03E6D" w14:textId="77777777" w:rsidR="007B23C0" w:rsidRDefault="007B23C0" w:rsidP="007B23C0">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23C0" w14:paraId="35EA9D02" w14:textId="77777777" w:rsidTr="004A512D">
        <w:trPr>
          <w:cantSplit/>
        </w:trPr>
        <w:tc>
          <w:tcPr>
            <w:tcW w:w="6487" w:type="dxa"/>
            <w:vAlign w:val="center"/>
          </w:tcPr>
          <w:p w14:paraId="29878A21" w14:textId="77777777" w:rsidR="007B23C0" w:rsidRPr="00D8032B" w:rsidRDefault="007B23C0" w:rsidP="004A512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FCAE61C" w14:textId="77777777" w:rsidR="007B23C0" w:rsidRDefault="007B23C0" w:rsidP="004A512D">
            <w:pPr>
              <w:shd w:val="solid" w:color="FFFFFF" w:fill="FFFFFF"/>
              <w:spacing w:before="0" w:line="240" w:lineRule="atLeast"/>
            </w:pPr>
            <w:bookmarkStart w:id="5" w:name="ditulogo"/>
            <w:bookmarkEnd w:id="5"/>
            <w:r>
              <w:rPr>
                <w:noProof/>
                <w:lang w:val="en-US"/>
              </w:rPr>
              <w:drawing>
                <wp:inline distT="0" distB="0" distL="0" distR="0" wp14:anchorId="0B90C12D" wp14:editId="747566A8">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3"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7B23C0" w:rsidRPr="0051782D" w14:paraId="447A1DC5" w14:textId="77777777" w:rsidTr="004A512D">
        <w:trPr>
          <w:cantSplit/>
        </w:trPr>
        <w:tc>
          <w:tcPr>
            <w:tcW w:w="6487" w:type="dxa"/>
            <w:tcBorders>
              <w:bottom w:val="single" w:sz="12" w:space="0" w:color="auto"/>
            </w:tcBorders>
          </w:tcPr>
          <w:p w14:paraId="04963198" w14:textId="77777777" w:rsidR="007B23C0" w:rsidRPr="00163271" w:rsidRDefault="007B23C0" w:rsidP="004A512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93BDC" w14:textId="77777777" w:rsidR="007B23C0" w:rsidRPr="0051782D" w:rsidRDefault="007B23C0" w:rsidP="004A512D">
            <w:pPr>
              <w:shd w:val="solid" w:color="FFFFFF" w:fill="FFFFFF"/>
              <w:spacing w:before="0" w:after="48" w:line="240" w:lineRule="atLeast"/>
              <w:rPr>
                <w:sz w:val="22"/>
                <w:szCs w:val="22"/>
                <w:lang w:val="en-US"/>
              </w:rPr>
            </w:pPr>
          </w:p>
        </w:tc>
      </w:tr>
      <w:tr w:rsidR="007B23C0" w14:paraId="2FAB88B8" w14:textId="77777777" w:rsidTr="004A512D">
        <w:trPr>
          <w:cantSplit/>
        </w:trPr>
        <w:tc>
          <w:tcPr>
            <w:tcW w:w="6487" w:type="dxa"/>
            <w:tcBorders>
              <w:top w:val="single" w:sz="12" w:space="0" w:color="auto"/>
            </w:tcBorders>
          </w:tcPr>
          <w:p w14:paraId="1BD4E6E9" w14:textId="77777777" w:rsidR="007B23C0" w:rsidRPr="0051782D" w:rsidRDefault="007B23C0" w:rsidP="004A512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AB320A" w14:textId="77777777" w:rsidR="007B23C0" w:rsidRPr="00710D66" w:rsidRDefault="007B23C0" w:rsidP="004A512D">
            <w:pPr>
              <w:shd w:val="solid" w:color="FFFFFF" w:fill="FFFFFF"/>
              <w:spacing w:before="0" w:after="48" w:line="240" w:lineRule="atLeast"/>
              <w:rPr>
                <w:lang w:val="en-US"/>
              </w:rPr>
            </w:pPr>
          </w:p>
        </w:tc>
      </w:tr>
      <w:tr w:rsidR="007B23C0" w:rsidRPr="008024AF" w14:paraId="54EB9337" w14:textId="77777777" w:rsidTr="004A512D">
        <w:trPr>
          <w:cantSplit/>
        </w:trPr>
        <w:tc>
          <w:tcPr>
            <w:tcW w:w="6487" w:type="dxa"/>
            <w:vMerge w:val="restart"/>
          </w:tcPr>
          <w:p w14:paraId="7F171038" w14:textId="77777777" w:rsidR="007B23C0" w:rsidRPr="001D6EFE" w:rsidRDefault="007B23C0" w:rsidP="004A512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6" w:name="recibido"/>
            <w:bookmarkStart w:id="7" w:name="dnum" w:colFirst="1" w:colLast="1"/>
            <w:bookmarkEnd w:id="6"/>
            <w:proofErr w:type="spellStart"/>
            <w:proofErr w:type="gramStart"/>
            <w:r w:rsidRPr="001D6EFE">
              <w:rPr>
                <w:rFonts w:ascii="Verdana" w:hAnsi="Verdana"/>
                <w:sz w:val="20"/>
                <w:lang w:val="fr-FR"/>
              </w:rPr>
              <w:t>Subject</w:t>
            </w:r>
            <w:proofErr w:type="spellEnd"/>
            <w:r w:rsidRPr="001D6EFE">
              <w:rPr>
                <w:rFonts w:ascii="Verdana" w:hAnsi="Verdana"/>
                <w:sz w:val="20"/>
                <w:lang w:val="fr-FR"/>
              </w:rPr>
              <w:t>:</w:t>
            </w:r>
            <w:proofErr w:type="gramEnd"/>
            <w:r w:rsidRPr="001D6EFE">
              <w:rPr>
                <w:rFonts w:ascii="Verdana" w:hAnsi="Verdana"/>
                <w:sz w:val="20"/>
                <w:lang w:val="fr-FR"/>
              </w:rPr>
              <w:tab/>
              <w:t>WRC-27 agenda item 1.7</w:t>
            </w:r>
          </w:p>
        </w:tc>
        <w:tc>
          <w:tcPr>
            <w:tcW w:w="3402" w:type="dxa"/>
          </w:tcPr>
          <w:p w14:paraId="60DB3776" w14:textId="669A7399" w:rsidR="007B23C0" w:rsidRPr="008024AF" w:rsidRDefault="007B23C0" w:rsidP="004A512D">
            <w:pPr>
              <w:pStyle w:val="DocData"/>
              <w:framePr w:hSpace="0" w:wrap="auto" w:hAnchor="text" w:yAlign="inline"/>
              <w:rPr>
                <w:lang w:val="fr-FR"/>
              </w:rPr>
            </w:pPr>
            <w:r>
              <w:rPr>
                <w:lang w:val="fr-FR"/>
              </w:rPr>
              <w:t>Document 5</w:t>
            </w:r>
            <w:r w:rsidR="00F33736">
              <w:rPr>
                <w:lang w:val="fr-FR"/>
              </w:rPr>
              <w:t>B</w:t>
            </w:r>
            <w:r>
              <w:rPr>
                <w:lang w:val="fr-FR"/>
              </w:rPr>
              <w:t>/</w:t>
            </w:r>
            <w:r w:rsidR="00A474D9">
              <w:rPr>
                <w:lang w:val="fr-FR"/>
              </w:rPr>
              <w:t>USA</w:t>
            </w:r>
            <w:r w:rsidRPr="008024AF">
              <w:rPr>
                <w:lang w:val="fr-FR"/>
              </w:rPr>
              <w:t>-E</w:t>
            </w:r>
          </w:p>
        </w:tc>
      </w:tr>
      <w:tr w:rsidR="007B23C0" w14:paraId="3290101C" w14:textId="77777777" w:rsidTr="004A512D">
        <w:trPr>
          <w:cantSplit/>
        </w:trPr>
        <w:tc>
          <w:tcPr>
            <w:tcW w:w="6487" w:type="dxa"/>
            <w:vMerge/>
          </w:tcPr>
          <w:p w14:paraId="6C7B8DA7" w14:textId="77777777" w:rsidR="007B23C0" w:rsidRPr="008024AF" w:rsidRDefault="007B23C0" w:rsidP="004A512D">
            <w:pPr>
              <w:spacing w:before="60"/>
              <w:jc w:val="center"/>
              <w:rPr>
                <w:b/>
                <w:smallCaps/>
                <w:sz w:val="32"/>
                <w:lang w:val="fr-FR" w:eastAsia="zh-CN"/>
              </w:rPr>
            </w:pPr>
            <w:bookmarkStart w:id="8" w:name="ddate" w:colFirst="1" w:colLast="1"/>
            <w:bookmarkEnd w:id="7"/>
          </w:p>
        </w:tc>
        <w:tc>
          <w:tcPr>
            <w:tcW w:w="3402" w:type="dxa"/>
          </w:tcPr>
          <w:p w14:paraId="5AF6365A" w14:textId="66BCE81B" w:rsidR="007B23C0" w:rsidRPr="00DA70C7" w:rsidRDefault="00DA22B5" w:rsidP="004A512D">
            <w:pPr>
              <w:pStyle w:val="DocData"/>
              <w:framePr w:hSpace="0" w:wrap="auto" w:hAnchor="text" w:yAlign="inline"/>
            </w:pPr>
            <w:r>
              <w:t>Date</w:t>
            </w:r>
            <w:r w:rsidR="007B23C0">
              <w:t xml:space="preserve"> 202</w:t>
            </w:r>
            <w:r w:rsidR="00F33736">
              <w:t>5</w:t>
            </w:r>
          </w:p>
        </w:tc>
      </w:tr>
      <w:tr w:rsidR="007B23C0" w14:paraId="00A654E6" w14:textId="77777777" w:rsidTr="004A512D">
        <w:trPr>
          <w:cantSplit/>
        </w:trPr>
        <w:tc>
          <w:tcPr>
            <w:tcW w:w="6487" w:type="dxa"/>
            <w:vMerge/>
          </w:tcPr>
          <w:p w14:paraId="5BC6CDD9" w14:textId="77777777" w:rsidR="007B23C0" w:rsidRDefault="007B23C0" w:rsidP="004A512D">
            <w:pPr>
              <w:spacing w:before="60"/>
              <w:jc w:val="center"/>
              <w:rPr>
                <w:b/>
                <w:smallCaps/>
                <w:sz w:val="32"/>
                <w:lang w:eastAsia="zh-CN"/>
              </w:rPr>
            </w:pPr>
            <w:bookmarkStart w:id="9" w:name="dorlang" w:colFirst="1" w:colLast="1"/>
            <w:bookmarkEnd w:id="8"/>
          </w:p>
        </w:tc>
        <w:tc>
          <w:tcPr>
            <w:tcW w:w="3402" w:type="dxa"/>
          </w:tcPr>
          <w:p w14:paraId="74D3E934" w14:textId="77777777" w:rsidR="007B23C0" w:rsidRPr="00DA70C7" w:rsidRDefault="007B23C0" w:rsidP="004A512D">
            <w:pPr>
              <w:pStyle w:val="DocData"/>
              <w:framePr w:hSpace="0" w:wrap="auto" w:hAnchor="text" w:yAlign="inline"/>
              <w:rPr>
                <w:rFonts w:eastAsia="SimSun"/>
              </w:rPr>
            </w:pPr>
            <w:r>
              <w:rPr>
                <w:rFonts w:eastAsia="SimSun"/>
              </w:rPr>
              <w:t>English only</w:t>
            </w:r>
          </w:p>
        </w:tc>
      </w:tr>
      <w:tr w:rsidR="007B23C0" w14:paraId="75542168" w14:textId="77777777" w:rsidTr="004A512D">
        <w:trPr>
          <w:cantSplit/>
        </w:trPr>
        <w:tc>
          <w:tcPr>
            <w:tcW w:w="9889" w:type="dxa"/>
            <w:gridSpan w:val="2"/>
          </w:tcPr>
          <w:p w14:paraId="0813A957" w14:textId="288B907A" w:rsidR="007B23C0" w:rsidRDefault="00943D1A" w:rsidP="004A512D">
            <w:pPr>
              <w:pStyle w:val="Source"/>
              <w:rPr>
                <w:lang w:eastAsia="zh-CN"/>
              </w:rPr>
            </w:pPr>
            <w:bookmarkStart w:id="10" w:name="dsource" w:colFirst="0" w:colLast="0"/>
            <w:bookmarkEnd w:id="9"/>
            <w:r>
              <w:rPr>
                <w:lang w:eastAsia="zh-CN"/>
              </w:rPr>
              <w:t>United States of America</w:t>
            </w:r>
          </w:p>
        </w:tc>
      </w:tr>
      <w:tr w:rsidR="007B23C0" w14:paraId="09F7539C" w14:textId="77777777" w:rsidTr="004A512D">
        <w:trPr>
          <w:cantSplit/>
        </w:trPr>
        <w:tc>
          <w:tcPr>
            <w:tcW w:w="9889" w:type="dxa"/>
            <w:gridSpan w:val="2"/>
          </w:tcPr>
          <w:p w14:paraId="0260BAE8" w14:textId="77777777" w:rsidR="00A474D9" w:rsidRDefault="00A474D9" w:rsidP="0031259E">
            <w:pPr>
              <w:pStyle w:val="Title1"/>
              <w:jc w:val="left"/>
              <w:rPr>
                <w:caps w:val="0"/>
              </w:rPr>
            </w:pPr>
            <w:bookmarkStart w:id="11" w:name="drec" w:colFirst="0" w:colLast="0"/>
            <w:bookmarkEnd w:id="10"/>
          </w:p>
          <w:p w14:paraId="37927DF8" w14:textId="0F955756" w:rsidR="007B23C0" w:rsidRDefault="00410CE0" w:rsidP="004A512D">
            <w:pPr>
              <w:pStyle w:val="Title1"/>
              <w:rPr>
                <w:lang w:eastAsia="zh-CN"/>
              </w:rPr>
            </w:pPr>
            <w:r>
              <w:t>Additional technical information for sharing studies under WRC-27 agenda item 1.7</w:t>
            </w:r>
          </w:p>
        </w:tc>
      </w:tr>
    </w:tbl>
    <w:p w14:paraId="0052CDF7" w14:textId="77777777" w:rsidR="00A474D9" w:rsidRDefault="00A474D9">
      <w:pPr>
        <w:rPr>
          <w:b/>
        </w:rPr>
      </w:pPr>
      <w:bookmarkStart w:id="12" w:name="dtitle1" w:colFirst="0" w:colLast="0"/>
      <w:bookmarkEnd w:id="11"/>
    </w:p>
    <w:p w14:paraId="1162CF18" w14:textId="16AF97A0" w:rsidR="0050177E" w:rsidRPr="0050177E" w:rsidRDefault="0050177E" w:rsidP="0050177E">
      <w:pPr>
        <w:pStyle w:val="ListParagraph"/>
        <w:numPr>
          <w:ilvl w:val="0"/>
          <w:numId w:val="8"/>
        </w:numPr>
        <w:tabs>
          <w:tab w:val="clear" w:pos="1134"/>
          <w:tab w:val="left" w:pos="720"/>
        </w:tabs>
        <w:spacing w:before="240" w:after="240"/>
        <w:ind w:left="720" w:hanging="720"/>
        <w:rPr>
          <w:b/>
        </w:rPr>
      </w:pPr>
      <w:r w:rsidRPr="0050177E">
        <w:rPr>
          <w:b/>
        </w:rPr>
        <w:t>Introduction</w:t>
      </w:r>
    </w:p>
    <w:p w14:paraId="571CC2AE" w14:textId="02805C55" w:rsidR="0050177E" w:rsidRDefault="00F33736" w:rsidP="0050177E">
      <w:r w:rsidRPr="0050177E">
        <w:rPr>
          <w:bCs/>
        </w:rPr>
        <w:t>At the last meeting (</w:t>
      </w:r>
      <w:r w:rsidR="0050177E" w:rsidRPr="0050177E">
        <w:rPr>
          <w:bCs/>
        </w:rPr>
        <w:t>April to May</w:t>
      </w:r>
      <w:r w:rsidRPr="0050177E">
        <w:rPr>
          <w:bCs/>
        </w:rPr>
        <w:t xml:space="preserve"> 202</w:t>
      </w:r>
      <w:r w:rsidR="0050177E" w:rsidRPr="0050177E">
        <w:rPr>
          <w:bCs/>
        </w:rPr>
        <w:t>5</w:t>
      </w:r>
      <w:r w:rsidRPr="0050177E">
        <w:rPr>
          <w:bCs/>
        </w:rPr>
        <w:t xml:space="preserve">), Working Party </w:t>
      </w:r>
      <w:r w:rsidR="0050177E" w:rsidRPr="0050177E">
        <w:rPr>
          <w:bCs/>
        </w:rPr>
        <w:t xml:space="preserve">(WP) </w:t>
      </w:r>
      <w:r w:rsidRPr="0050177E">
        <w:rPr>
          <w:bCs/>
        </w:rPr>
        <w:t xml:space="preserve">5B, as a contributing group for WRC-27 agenda item 1.7, informed </w:t>
      </w:r>
      <w:r w:rsidR="0050177E" w:rsidRPr="0050177E">
        <w:rPr>
          <w:bCs/>
        </w:rPr>
        <w:t xml:space="preserve">WP 5D that </w:t>
      </w:r>
      <w:r w:rsidR="0050177E">
        <w:t xml:space="preserve">further information on radio altimeter performance in the frequency band 4 200-4 400 MHz and updates to considerations of WAIC may be provided. </w:t>
      </w:r>
    </w:p>
    <w:p w14:paraId="4E009800" w14:textId="522608D3" w:rsidR="0050177E" w:rsidRPr="0050177E" w:rsidRDefault="0050177E" w:rsidP="0050177E">
      <w:pPr>
        <w:pStyle w:val="ListParagraph"/>
        <w:numPr>
          <w:ilvl w:val="0"/>
          <w:numId w:val="8"/>
        </w:numPr>
        <w:tabs>
          <w:tab w:val="clear" w:pos="1134"/>
          <w:tab w:val="left" w:pos="720"/>
        </w:tabs>
        <w:spacing w:before="240" w:after="240"/>
        <w:ind w:left="720" w:hanging="720"/>
        <w:rPr>
          <w:b/>
        </w:rPr>
      </w:pPr>
      <w:r>
        <w:rPr>
          <w:b/>
        </w:rPr>
        <w:t>Proposal</w:t>
      </w:r>
    </w:p>
    <w:p w14:paraId="4B8C2CE0" w14:textId="53408321" w:rsidR="00F33736" w:rsidRDefault="00622FC4" w:rsidP="00F33736">
      <w:pPr>
        <w:rPr>
          <w:bCs/>
        </w:rPr>
      </w:pPr>
      <w:r>
        <w:rPr>
          <w:iCs/>
          <w:lang w:eastAsia="zh-CN"/>
        </w:rPr>
        <w:t xml:space="preserve">The </w:t>
      </w:r>
      <w:r w:rsidRPr="00A754D9">
        <w:rPr>
          <w:iCs/>
          <w:lang w:eastAsia="zh-CN"/>
        </w:rPr>
        <w:t>United States provides WP 5</w:t>
      </w:r>
      <w:r>
        <w:rPr>
          <w:iCs/>
          <w:lang w:eastAsia="zh-CN"/>
        </w:rPr>
        <w:t xml:space="preserve">B </w:t>
      </w:r>
      <w:r w:rsidR="00DA22B5">
        <w:rPr>
          <w:bCs/>
        </w:rPr>
        <w:t>a</w:t>
      </w:r>
      <w:r w:rsidR="00F33736">
        <w:rPr>
          <w:bCs/>
        </w:rPr>
        <w:t xml:space="preserve"> draft </w:t>
      </w:r>
      <w:proofErr w:type="gramStart"/>
      <w:r w:rsidR="00F33736">
        <w:rPr>
          <w:bCs/>
        </w:rPr>
        <w:t>reply</w:t>
      </w:r>
      <w:proofErr w:type="gramEnd"/>
      <w:r w:rsidR="00F33736">
        <w:rPr>
          <w:bCs/>
        </w:rPr>
        <w:t xml:space="preserve"> liaison </w:t>
      </w:r>
      <w:r>
        <w:rPr>
          <w:bCs/>
        </w:rPr>
        <w:t xml:space="preserve">for consideration to liaise </w:t>
      </w:r>
      <w:r w:rsidR="00F33736">
        <w:rPr>
          <w:bCs/>
        </w:rPr>
        <w:t xml:space="preserve">to </w:t>
      </w:r>
      <w:r>
        <w:rPr>
          <w:bCs/>
        </w:rPr>
        <w:t>WP 5D</w:t>
      </w:r>
      <w:r w:rsidR="00F33736">
        <w:rPr>
          <w:bCs/>
        </w:rPr>
        <w:t xml:space="preserve"> </w:t>
      </w:r>
      <w:r>
        <w:rPr>
          <w:bCs/>
        </w:rPr>
        <w:t xml:space="preserve">with </w:t>
      </w:r>
      <w:r>
        <w:t>further information on radio altimeter performance.</w:t>
      </w:r>
    </w:p>
    <w:p w14:paraId="662360E5" w14:textId="77777777" w:rsidR="00622FC4" w:rsidRDefault="00622FC4">
      <w:pPr>
        <w:tabs>
          <w:tab w:val="clear" w:pos="1134"/>
          <w:tab w:val="clear" w:pos="1871"/>
          <w:tab w:val="clear" w:pos="2268"/>
        </w:tabs>
        <w:overflowPunct/>
        <w:autoSpaceDE/>
        <w:autoSpaceDN/>
        <w:adjustRightInd/>
        <w:spacing w:before="0"/>
        <w:textAlignment w:val="auto"/>
        <w:rPr>
          <w:b/>
          <w:bCs/>
        </w:rPr>
      </w:pPr>
    </w:p>
    <w:p w14:paraId="0C199DAF" w14:textId="77777777" w:rsidR="00E061E2" w:rsidRPr="00F33736" w:rsidRDefault="00E061E2" w:rsidP="00E061E2">
      <w:pPr>
        <w:spacing w:before="480"/>
        <w:jc w:val="center"/>
        <w:textAlignment w:val="auto"/>
      </w:pPr>
      <w:r w:rsidRPr="00F33736">
        <w:t>______________</w:t>
      </w:r>
    </w:p>
    <w:p w14:paraId="4DC30256" w14:textId="77777777" w:rsidR="00E061E2" w:rsidRDefault="00E061E2" w:rsidP="00E061E2">
      <w:pPr>
        <w:tabs>
          <w:tab w:val="clear" w:pos="1134"/>
          <w:tab w:val="clear" w:pos="1871"/>
          <w:tab w:val="clear" w:pos="2268"/>
        </w:tabs>
        <w:overflowPunct/>
        <w:autoSpaceDE/>
        <w:autoSpaceDN/>
        <w:adjustRightInd/>
        <w:spacing w:before="0"/>
        <w:textAlignment w:val="auto"/>
        <w:rPr>
          <w:rFonts w:eastAsia="Calibri"/>
          <w:caps/>
          <w:sz w:val="28"/>
        </w:rPr>
      </w:pPr>
    </w:p>
    <w:p w14:paraId="7BF85D69" w14:textId="70D2C5AE" w:rsidR="00783B1D" w:rsidRPr="00622FC4" w:rsidRDefault="00622FC4" w:rsidP="00E061E2">
      <w:pPr>
        <w:tabs>
          <w:tab w:val="clear" w:pos="1134"/>
          <w:tab w:val="clear" w:pos="1871"/>
          <w:tab w:val="clear" w:pos="2268"/>
        </w:tabs>
        <w:overflowPunct/>
        <w:autoSpaceDE/>
        <w:autoSpaceDN/>
        <w:adjustRightInd/>
        <w:spacing w:before="0"/>
        <w:textAlignment w:val="auto"/>
        <w:rPr>
          <w:b/>
          <w:bCs/>
        </w:rPr>
      </w:pPr>
      <w:r w:rsidRPr="00622FC4">
        <w:rPr>
          <w:b/>
          <w:bCs/>
        </w:rPr>
        <w:t xml:space="preserve">ATTACHMENT </w:t>
      </w:r>
      <w:r w:rsidR="0050177E" w:rsidRPr="00622FC4">
        <w:rPr>
          <w:b/>
          <w:bCs/>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F33736" w:rsidRPr="00F33736" w14:paraId="117F22AC" w14:textId="77777777" w:rsidTr="00622FC4">
        <w:trPr>
          <w:cantSplit/>
        </w:trPr>
        <w:tc>
          <w:tcPr>
            <w:tcW w:w="9885" w:type="dxa"/>
            <w:hideMark/>
          </w:tcPr>
          <w:p w14:paraId="08E698C3" w14:textId="77777777" w:rsidR="00F33736" w:rsidRPr="00F33736" w:rsidRDefault="00F33736" w:rsidP="00F33736">
            <w:pPr>
              <w:tabs>
                <w:tab w:val="left" w:pos="567"/>
                <w:tab w:val="left" w:pos="1701"/>
                <w:tab w:val="left" w:pos="2835"/>
              </w:tabs>
              <w:spacing w:before="240"/>
              <w:jc w:val="center"/>
              <w:textAlignment w:val="auto"/>
              <w:rPr>
                <w:caps/>
                <w:sz w:val="28"/>
                <w:lang w:eastAsia="zh-CN"/>
              </w:rPr>
            </w:pPr>
            <w:bookmarkStart w:id="13" w:name="_Hlk167777030"/>
            <w:bookmarkEnd w:id="12"/>
            <w:r w:rsidRPr="00F33736">
              <w:rPr>
                <w:sz w:val="28"/>
                <w:lang w:eastAsia="zh-CN"/>
              </w:rPr>
              <w:lastRenderedPageBreak/>
              <w:t xml:space="preserve">REPLY LIAISON STATEMENT TO WORKING PARTY 5D </w:t>
            </w:r>
            <w:r w:rsidRPr="00F33736">
              <w:rPr>
                <w:sz w:val="28"/>
                <w:lang w:eastAsia="zh-CN"/>
              </w:rPr>
              <w:br/>
              <w:t xml:space="preserve">(COPY FOR INFORMATION TO WORKING PARTIES 1B, 3K, 3M, </w:t>
            </w:r>
            <w:r w:rsidRPr="00F33736">
              <w:rPr>
                <w:sz w:val="28"/>
                <w:lang w:eastAsia="zh-CN"/>
              </w:rPr>
              <w:br/>
              <w:t>4A, 4C, 5A, 5C, 7B, 7C, 7D AND ICAO)</w:t>
            </w:r>
            <w:bookmarkEnd w:id="13"/>
          </w:p>
        </w:tc>
      </w:tr>
      <w:tr w:rsidR="00F33736" w:rsidRPr="00F33736" w14:paraId="23D9C3E1" w14:textId="77777777" w:rsidTr="00622FC4">
        <w:trPr>
          <w:cantSplit/>
        </w:trPr>
        <w:tc>
          <w:tcPr>
            <w:tcW w:w="9885" w:type="dxa"/>
            <w:hideMark/>
          </w:tcPr>
          <w:p w14:paraId="5561CBF1" w14:textId="52D6C982" w:rsidR="00F33736" w:rsidRPr="00F33736" w:rsidRDefault="006E2D3F" w:rsidP="00F33736">
            <w:pPr>
              <w:overflowPunct/>
              <w:autoSpaceDE/>
              <w:autoSpaceDN/>
              <w:adjustRightInd/>
              <w:spacing w:before="240"/>
              <w:jc w:val="center"/>
              <w:textAlignment w:val="auto"/>
              <w:rPr>
                <w:b/>
                <w:sz w:val="28"/>
                <w:lang w:eastAsia="zh-CN"/>
              </w:rPr>
            </w:pPr>
            <w:bookmarkStart w:id="14" w:name="_Hlk167777038"/>
            <w:r>
              <w:rPr>
                <w:b/>
                <w:sz w:val="28"/>
                <w:lang w:eastAsia="zh-CN"/>
              </w:rPr>
              <w:t>Additional</w:t>
            </w:r>
            <w:r w:rsidR="00F33736" w:rsidRPr="00F33736">
              <w:rPr>
                <w:b/>
                <w:sz w:val="28"/>
                <w:lang w:eastAsia="zh-CN"/>
              </w:rPr>
              <w:t xml:space="preserve"> technical information for sharing studies </w:t>
            </w:r>
            <w:r w:rsidR="00F33736" w:rsidRPr="00F33736">
              <w:rPr>
                <w:b/>
                <w:sz w:val="28"/>
                <w:lang w:eastAsia="zh-CN"/>
              </w:rPr>
              <w:br/>
              <w:t>under WRC-27 agenda item 1.7</w:t>
            </w:r>
            <w:bookmarkEnd w:id="14"/>
          </w:p>
        </w:tc>
      </w:tr>
    </w:tbl>
    <w:p w14:paraId="76005020" w14:textId="17F6B8EA" w:rsidR="00F33736" w:rsidRPr="00DD41E6" w:rsidRDefault="00F33736" w:rsidP="0049138D">
      <w:pPr>
        <w:spacing w:before="360"/>
        <w:textAlignment w:val="auto"/>
      </w:pPr>
      <w:bookmarkStart w:id="15" w:name="dbreak"/>
      <w:bookmarkEnd w:id="15"/>
      <w:r w:rsidRPr="00F33736">
        <w:t xml:space="preserve">Working Party (WP) 5B </w:t>
      </w:r>
      <w:r w:rsidR="0049138D">
        <w:t>would like to thank</w:t>
      </w:r>
      <w:r w:rsidRPr="00F33736">
        <w:t xml:space="preserve"> WP 5D for its liaison statement (Document</w:t>
      </w:r>
      <w:r w:rsidR="0049138D">
        <w:t xml:space="preserve"> </w:t>
      </w:r>
      <w:hyperlink r:id="rId14" w:history="1">
        <w:r w:rsidR="0049138D" w:rsidRPr="0049138D">
          <w:rPr>
            <w:rStyle w:val="Hyperlink"/>
          </w:rPr>
          <w:t>5B/147</w:t>
        </w:r>
      </w:hyperlink>
      <w:r w:rsidRPr="00F33736">
        <w:t xml:space="preserve">) requesting </w:t>
      </w:r>
      <w:r w:rsidR="0049138D">
        <w:t>additional information on radio altimeter performance in the frequency band 4200</w:t>
      </w:r>
      <w:r w:rsidR="00AC2A5D">
        <w:t xml:space="preserve"> </w:t>
      </w:r>
      <w:r w:rsidR="0049138D">
        <w:t xml:space="preserve">- 4400 </w:t>
      </w:r>
      <w:proofErr w:type="spellStart"/>
      <w:r w:rsidR="0049138D" w:rsidRPr="00DD41E6">
        <w:t>MHz.</w:t>
      </w:r>
      <w:proofErr w:type="spellEnd"/>
      <w:r w:rsidR="0049138D" w:rsidRPr="00DD41E6">
        <w:t xml:space="preserve"> </w:t>
      </w:r>
      <w:r w:rsidR="00622FC4" w:rsidRPr="00DD41E6">
        <w:t xml:space="preserve">WP 5B provides to WP 5D the following technical information regarding radio altimeters to consider when conducting compatibility studies. </w:t>
      </w:r>
    </w:p>
    <w:p w14:paraId="7F2A02A0" w14:textId="437DA740" w:rsidR="00BF17A1" w:rsidRPr="00DD41E6" w:rsidRDefault="00AC2A5D" w:rsidP="00622FC4">
      <w:r w:rsidRPr="00DD41E6">
        <w:t>T</w:t>
      </w:r>
      <w:r w:rsidR="00622FC4" w:rsidRPr="00DD41E6">
        <w:t xml:space="preserve">he evaluation of potential interferers should </w:t>
      </w:r>
      <w:r w:rsidR="00BF17A1" w:rsidRPr="00DD41E6">
        <w:t>consider all altitudes radio altimeter</w:t>
      </w:r>
      <w:r w:rsidR="00816DB4" w:rsidRPr="00DD41E6">
        <w:t>s</w:t>
      </w:r>
      <w:r w:rsidR="00BF17A1" w:rsidRPr="00DD41E6">
        <w:t xml:space="preserve"> operate</w:t>
      </w:r>
      <w:r w:rsidR="00622FC4" w:rsidRPr="00DD41E6">
        <w:t xml:space="preserve">. </w:t>
      </w:r>
    </w:p>
    <w:p w14:paraId="71230D01" w14:textId="7B3ACC11" w:rsidR="00AC2A5D" w:rsidRPr="00DD41E6" w:rsidRDefault="00AC2A5D" w:rsidP="00AC2A5D">
      <w:pPr>
        <w:spacing w:after="120"/>
        <w:textAlignment w:val="auto"/>
        <w:rPr>
          <w:szCs w:val="24"/>
        </w:rPr>
      </w:pPr>
      <w:r w:rsidRPr="00DD41E6">
        <w:rPr>
          <w:b/>
          <w:szCs w:val="24"/>
          <w:lang w:eastAsia="zh-CN"/>
        </w:rPr>
        <w:t>Application of Radio Altimeter Protection Criteria in Rec. ITU-R M.2059</w:t>
      </w:r>
    </w:p>
    <w:p w14:paraId="114268DD" w14:textId="6FB6097F" w:rsidR="00BF17A1" w:rsidRPr="00DD41E6" w:rsidRDefault="00D50CA7" w:rsidP="00622FC4">
      <w:r w:rsidRPr="00DD41E6">
        <w:t>W</w:t>
      </w:r>
      <w:r w:rsidR="00AC2A5D" w:rsidRPr="00DD41E6">
        <w:t>hen conducting studies using the protection criteria found in Rec. ITU-R M.2059</w:t>
      </w:r>
      <w:r w:rsidRPr="00DD41E6">
        <w:t xml:space="preserve">, </w:t>
      </w:r>
      <w:r w:rsidR="00BF17A1" w:rsidRPr="00DD41E6">
        <w:t xml:space="preserve">the protection criteria contained in Annex 3 </w:t>
      </w:r>
      <w:r w:rsidRPr="00DD41E6">
        <w:t>can be assumed to apply</w:t>
      </w:r>
      <w:r w:rsidR="00BF17A1" w:rsidRPr="00DD41E6">
        <w:t xml:space="preserve"> from the </w:t>
      </w:r>
      <w:r w:rsidRPr="00DD41E6">
        <w:t>“</w:t>
      </w:r>
      <w:r w:rsidR="00BF17A1" w:rsidRPr="00DD41E6">
        <w:rPr>
          <w:i/>
          <w:iCs/>
        </w:rPr>
        <w:t>upper limit of the “Range of reported altitude”</w:t>
      </w:r>
      <w:r w:rsidRPr="00DD41E6">
        <w:t>”</w:t>
      </w:r>
      <w:r w:rsidR="00BF17A1" w:rsidRPr="00DD41E6">
        <w:t xml:space="preserve"> </w:t>
      </w:r>
      <w:r w:rsidR="00E061E2" w:rsidRPr="00DD41E6">
        <w:t>(</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r w:rsidR="00E061E2" w:rsidRPr="00DD41E6">
        <w:rPr>
          <w:lang w:eastAsia="zh-CN"/>
        </w:rPr>
        <w:t xml:space="preserve">) </w:t>
      </w:r>
      <w:r w:rsidR="00BF17A1" w:rsidRPr="00DD41E6">
        <w:t>to the “</w:t>
      </w:r>
      <w:r w:rsidR="00BF17A1" w:rsidRPr="00DD41E6">
        <w:rPr>
          <w:i/>
          <w:iCs/>
        </w:rPr>
        <w:t>Operational Altitude</w:t>
      </w:r>
      <w:r w:rsidR="00BF17A1" w:rsidRPr="00DD41E6">
        <w:t xml:space="preserve">” </w:t>
      </w:r>
      <w:r w:rsidR="006F292A" w:rsidRPr="00DD41E6">
        <w:t>(</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Op</m:t>
            </m:r>
          </m:sub>
        </m:sSub>
      </m:oMath>
      <w:r w:rsidR="006F292A" w:rsidRPr="00DD41E6">
        <w:rPr>
          <w:lang w:eastAsia="zh-CN"/>
        </w:rPr>
        <w:t xml:space="preserve">) </w:t>
      </w:r>
      <w:r w:rsidR="00BF17A1" w:rsidRPr="00DD41E6">
        <w:t xml:space="preserve">stipulated in Tables 1 and 2 of the Rec. For altitudes less than the </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r w:rsidR="00BF17A1" w:rsidRPr="00DD41E6">
        <w:t xml:space="preserve">, an altitude adjustment factor </w:t>
      </w:r>
      <w:r w:rsidR="00D90376" w:rsidRPr="00DD41E6">
        <w:t>(</w:t>
      </w:r>
      <m:oMath>
        <m:r>
          <w:rPr>
            <w:rFonts w:ascii="Cambria Math" w:hAnsi="Cambria Math"/>
            <w:szCs w:val="24"/>
          </w:rPr>
          <m:t>AAF(Alt)</m:t>
        </m:r>
      </m:oMath>
      <w:r w:rsidR="00D90376" w:rsidRPr="00DD41E6">
        <w:rPr>
          <w:szCs w:val="24"/>
        </w:rPr>
        <w:t>)</w:t>
      </w:r>
      <w:r w:rsidR="00E061E2" w:rsidRPr="00DD41E6">
        <w:rPr>
          <w:szCs w:val="24"/>
        </w:rPr>
        <w:t xml:space="preserve"> </w:t>
      </w:r>
      <w:r w:rsidR="00816DB4" w:rsidRPr="00DD41E6">
        <w:t>may</w:t>
      </w:r>
      <w:r w:rsidR="00E91D15" w:rsidRPr="00DD41E6">
        <w:t xml:space="preserve"> </w:t>
      </w:r>
      <w:r w:rsidR="00BF17A1" w:rsidRPr="00DD41E6">
        <w:t xml:space="preserve">be considered. </w:t>
      </w:r>
    </w:p>
    <w:p w14:paraId="32EEC95C" w14:textId="1E9113A0" w:rsidR="00E061E2" w:rsidRPr="00DD41E6" w:rsidRDefault="002E1AB5" w:rsidP="00E91D15">
      <w:pPr>
        <w:textAlignment w:val="auto"/>
      </w:pPr>
      <w:r w:rsidRPr="00DD41E6">
        <w:t xml:space="preserve">An </w:t>
      </w:r>
      <m:oMath>
        <m:r>
          <w:rPr>
            <w:rFonts w:ascii="Cambria Math" w:hAnsi="Cambria Math"/>
            <w:szCs w:val="24"/>
          </w:rPr>
          <m:t>AAF(Alt)</m:t>
        </m:r>
      </m:oMath>
      <w:r w:rsidR="00E061E2" w:rsidRPr="00DD41E6">
        <w:t xml:space="preserve"> </w:t>
      </w:r>
      <w:r w:rsidRPr="00DD41E6">
        <w:t xml:space="preserve">can be </w:t>
      </w:r>
      <w:r w:rsidR="00E061E2" w:rsidRPr="00DD41E6">
        <w:t>used to approximate the</w:t>
      </w:r>
      <w:r w:rsidR="00E91D15" w:rsidRPr="00DD41E6">
        <w:t xml:space="preserve"> assumed</w:t>
      </w:r>
      <w:r w:rsidR="00E061E2" w:rsidRPr="00DD41E6">
        <w:t xml:space="preserve"> radio altimeters </w:t>
      </w:r>
      <w:r w:rsidR="00E91D15" w:rsidRPr="00DD41E6">
        <w:t xml:space="preserve">behaviour of </w:t>
      </w:r>
      <w:r w:rsidR="00E061E2" w:rsidRPr="00DD41E6">
        <w:t xml:space="preserve">improved resilience to interfering signals at lower altitudes. This </w:t>
      </w:r>
      <m:oMath>
        <m:r>
          <w:rPr>
            <w:rFonts w:ascii="Cambria Math" w:hAnsi="Cambria Math"/>
            <w:szCs w:val="24"/>
          </w:rPr>
          <m:t>AAF(Alt)</m:t>
        </m:r>
      </m:oMath>
      <w:r w:rsidR="00E91D15" w:rsidRPr="00DD41E6">
        <w:t xml:space="preserve"> can be empirically derived based on </w:t>
      </w:r>
      <w:r w:rsidR="00E061E2" w:rsidRPr="00DD41E6">
        <w:t>publicly available test data, including radio altimeter breakpoints and interference tolerance thresholds from Annex 3.6 of the Report on the 34th meeting of Working Party 5B (</w:t>
      </w:r>
      <w:hyperlink r:id="rId15" w:history="1">
        <w:r w:rsidR="00E061E2" w:rsidRPr="00DD41E6">
          <w:rPr>
            <w:rStyle w:val="Hyperlink"/>
          </w:rPr>
          <w:t>5B/315</w:t>
        </w:r>
      </w:hyperlink>
      <w:r w:rsidR="00E061E2" w:rsidRPr="00DD41E6">
        <w:t>)</w:t>
      </w:r>
      <w:r w:rsidR="00816DB4" w:rsidRPr="00DD41E6">
        <w:t xml:space="preserve"> </w:t>
      </w:r>
      <w:r w:rsidR="00816DB4" w:rsidRPr="00816DB4">
        <w:rPr>
          <w:i/>
          <w:iCs/>
          <w:highlight w:val="yellow"/>
        </w:rPr>
        <w:t>[Editor’s Note: May need to update with new WP5B Report Annex</w:t>
      </w:r>
      <w:r w:rsidR="00816DB4" w:rsidRPr="00DD41E6">
        <w:rPr>
          <w:i/>
          <w:iCs/>
        </w:rPr>
        <w:t>]</w:t>
      </w:r>
      <w:r w:rsidR="00E061E2" w:rsidRPr="00DD41E6">
        <w:t xml:space="preserve">. </w:t>
      </w:r>
      <w:r w:rsidR="00E91D15" w:rsidRPr="00DD41E6">
        <w:t>T</w:t>
      </w:r>
      <w:r w:rsidR="00E061E2" w:rsidRPr="00DD41E6">
        <w:t xml:space="preserve">he </w:t>
      </w:r>
      <m:oMath>
        <m:r>
          <w:rPr>
            <w:rFonts w:ascii="Cambria Math" w:hAnsi="Cambria Math"/>
            <w:szCs w:val="24"/>
          </w:rPr>
          <m:t>AAF(Alt)</m:t>
        </m:r>
      </m:oMath>
      <w:r w:rsidR="00E061E2" w:rsidRPr="00DD41E6">
        <w:rPr>
          <w:szCs w:val="24"/>
        </w:rPr>
        <w:t xml:space="preserve"> </w:t>
      </w:r>
      <w:r w:rsidR="00E91D15" w:rsidRPr="00DD41E6">
        <w:rPr>
          <w:szCs w:val="24"/>
        </w:rPr>
        <w:t xml:space="preserve">can be </w:t>
      </w:r>
      <w:r w:rsidR="00E061E2" w:rsidRPr="00DD41E6">
        <w:t xml:space="preserve">assumed to follow </w:t>
      </w:r>
      <w:r w:rsidR="006F292A" w:rsidRPr="00DD41E6">
        <w:t xml:space="preserve">the </w:t>
      </w:r>
      <w:r w:rsidR="00E91D15" w:rsidRPr="00DD41E6">
        <w:t xml:space="preserve">below </w:t>
      </w:r>
      <w:r w:rsidR="006F292A" w:rsidRPr="00DD41E6">
        <w:t>e</w:t>
      </w:r>
      <w:r w:rsidR="00E061E2" w:rsidRPr="00DD41E6">
        <w:t>quation.</w:t>
      </w:r>
    </w:p>
    <w:p w14:paraId="2EC3F8C3" w14:textId="4CDA3A13" w:rsidR="006F292A" w:rsidRPr="00DD41E6" w:rsidRDefault="00E061E2" w:rsidP="00E061E2">
      <w:pPr>
        <w:pStyle w:val="Equation"/>
        <w:tabs>
          <w:tab w:val="clear" w:pos="4820"/>
          <w:tab w:val="clear" w:pos="9639"/>
        </w:tabs>
        <w:ind w:left="1080" w:firstLine="360"/>
        <w:rPr>
          <w:szCs w:val="24"/>
        </w:rPr>
      </w:pPr>
      <m:oMath>
        <m:r>
          <w:rPr>
            <w:rFonts w:ascii="Cambria Math" w:hAnsi="Cambria Math"/>
            <w:szCs w:val="24"/>
          </w:rPr>
          <m:t>AAF</m:t>
        </m:r>
        <m:d>
          <m:dPr>
            <m:ctrlPr>
              <w:rPr>
                <w:rFonts w:ascii="Cambria Math" w:hAnsi="Cambria Math"/>
                <w:szCs w:val="24"/>
              </w:rPr>
            </m:ctrlPr>
          </m:dPr>
          <m:e>
            <m:r>
              <w:rPr>
                <w:rFonts w:ascii="Cambria Math" w:hAnsi="Cambria Math"/>
                <w:szCs w:val="24"/>
              </w:rPr>
              <m:t>Alt</m:t>
            </m:r>
          </m:e>
        </m:d>
        <m:r>
          <m:rPr>
            <m:sty m:val="p"/>
          </m:rPr>
          <w:rPr>
            <w:rFonts w:ascii="Cambria Math" w:hAnsi="Cambria Math"/>
            <w:szCs w:val="24"/>
          </w:rPr>
          <m:t>≤</m:t>
        </m:r>
      </m:oMath>
      <w:r w:rsidRPr="00DD41E6">
        <w:rPr>
          <w:szCs w:val="24"/>
        </w:rPr>
        <w:tab/>
      </w:r>
      <w:r w:rsidRPr="00DD41E6">
        <w:rPr>
          <w:szCs w:val="24"/>
        </w:rPr>
        <w:tab/>
      </w:r>
      <m:oMath>
        <m:r>
          <w:rPr>
            <w:rFonts w:ascii="Cambria Math" w:hAnsi="Cambria Math"/>
            <w:szCs w:val="24"/>
          </w:rPr>
          <m:t>IRI*log</m:t>
        </m:r>
        <m:d>
          <m:dPr>
            <m:ctrlPr>
              <w:rPr>
                <w:rFonts w:ascii="Cambria Math" w:hAnsi="Cambria Math"/>
                <w:i/>
                <w:iCs/>
                <w:szCs w:val="24"/>
              </w:rPr>
            </m:ctrlPr>
          </m:dPr>
          <m:e>
            <m:f>
              <m:fPr>
                <m:type m:val="skw"/>
                <m:ctrlPr>
                  <w:rPr>
                    <w:rFonts w:ascii="Cambria Math" w:hAnsi="Cambria Math"/>
                    <w:i/>
                    <w:iCs/>
                    <w:szCs w:val="24"/>
                  </w:rPr>
                </m:ctrlPr>
              </m:fPr>
              <m:num>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num>
              <m:den>
                <m:sSub>
                  <m:sSubPr>
                    <m:ctrlPr>
                      <w:ins w:id="16" w:author="ASRI" w:date="2025-09-22T08:46:00Z">
                        <w:rPr>
                          <w:rFonts w:ascii="Cambria Math" w:hAnsi="Cambria Math"/>
                          <w:i/>
                          <w:lang w:eastAsia="zh-CN"/>
                        </w:rPr>
                      </w:ins>
                    </m:ctrlPr>
                  </m:sSubPr>
                  <m:e>
                    <m:r>
                      <w:ins w:id="17" w:author="ASRI" w:date="2025-09-22T08:46:00Z">
                        <w:rPr>
                          <w:rFonts w:ascii="Cambria Math" w:hAnsi="Cambria Math"/>
                          <w:lang w:eastAsia="zh-CN"/>
                        </w:rPr>
                        <m:t>Alt</m:t>
                      </w:ins>
                    </m:r>
                  </m:e>
                  <m:sub>
                    <m:r>
                      <w:ins w:id="18" w:author="ASRI" w:date="2025-09-22T08:46:00Z">
                        <w:rPr>
                          <w:rFonts w:ascii="Cambria Math" w:hAnsi="Cambria Math"/>
                          <w:lang w:eastAsia="zh-CN"/>
                        </w:rPr>
                        <m:t>T</m:t>
                      </w:ins>
                    </m:r>
                  </m:sub>
                </m:sSub>
                <m:r>
                  <w:del w:id="19" w:author="ASRI" w:date="2025-09-22T08:46:00Z" w16du:dateUtc="2025-09-22T12:46:00Z">
                    <w:rPr>
                      <w:rFonts w:ascii="Cambria Math" w:hAnsi="Cambria Math"/>
                      <w:lang w:eastAsia="zh-CN"/>
                    </w:rPr>
                    <m:t>61</m:t>
                  </w:del>
                </m:r>
              </m:den>
            </m:f>
          </m:e>
        </m:d>
        <m:r>
          <w:rPr>
            <w:rFonts w:ascii="Cambria Math" w:hAnsi="Cambria Math"/>
            <w:szCs w:val="24"/>
          </w:rPr>
          <m:t xml:space="preserve">, </m:t>
        </m:r>
      </m:oMath>
      <w:r w:rsidR="006F292A" w:rsidRPr="00DD41E6">
        <w:rPr>
          <w:iCs/>
          <w:szCs w:val="24"/>
        </w:rPr>
        <w:tab/>
        <w:t>for,</w:t>
      </w:r>
      <w:r w:rsidR="006F292A" w:rsidRPr="00DD41E6">
        <w:rPr>
          <w:iCs/>
          <w:szCs w:val="24"/>
        </w:rPr>
        <w:tab/>
        <w:t xml:space="preserve">0 </w:t>
      </w:r>
      <m:oMath>
        <m:r>
          <w:rPr>
            <w:rFonts w:ascii="Cambria Math" w:hAnsi="Cambria Math"/>
            <w:lang w:eastAsia="zh-CN"/>
          </w:rPr>
          <m:t>&lt;</m:t>
        </m:r>
        <m:r>
          <w:rPr>
            <w:rFonts w:ascii="Cambria Math" w:hAnsi="Cambria Math"/>
            <w:szCs w:val="24"/>
          </w:rPr>
          <m:t xml:space="preserve">Alt </m:t>
        </m:r>
        <m:r>
          <w:rPr>
            <w:rFonts w:ascii="Cambria Math" w:hAnsi="Cambria Math"/>
            <w:lang w:eastAsia="zh-CN"/>
          </w:rPr>
          <m:t>≤</m:t>
        </m:r>
        <m:r>
          <w:rPr>
            <w:rFonts w:ascii="Cambria Math" w:hAnsi="Cambria Math"/>
            <w:szCs w:val="24"/>
          </w:rPr>
          <m:t xml:space="preserve"> </m:t>
        </m:r>
        <m:sSub>
          <m:sSubPr>
            <m:ctrlPr>
              <w:ins w:id="20" w:author="ASRI" w:date="2025-09-22T08:46:00Z">
                <w:rPr>
                  <w:rFonts w:ascii="Cambria Math" w:hAnsi="Cambria Math"/>
                  <w:i/>
                  <w:szCs w:val="24"/>
                </w:rPr>
              </w:ins>
            </m:ctrlPr>
          </m:sSubPr>
          <m:e>
            <m:r>
              <w:ins w:id="21" w:author="ASRI" w:date="2025-09-22T08:46:00Z">
                <w:rPr>
                  <w:rFonts w:ascii="Cambria Math" w:hAnsi="Cambria Math"/>
                  <w:szCs w:val="24"/>
                </w:rPr>
                <m:t>Alt</m:t>
              </w:ins>
            </m:r>
          </m:e>
          <m:sub>
            <m:r>
              <w:ins w:id="22" w:author="ASRI" w:date="2025-09-22T08:46:00Z">
                <w:rPr>
                  <w:rFonts w:ascii="Cambria Math" w:hAnsi="Cambria Math"/>
                  <w:szCs w:val="24"/>
                </w:rPr>
                <m:t>T</m:t>
              </w:ins>
            </m:r>
          </m:sub>
        </m:sSub>
        <m:r>
          <w:del w:id="23" w:author="ASRI" w:date="2025-09-22T08:46:00Z" w16du:dateUtc="2025-09-22T12:46:00Z">
            <w:rPr>
              <w:rFonts w:ascii="Cambria Math" w:hAnsi="Cambria Math"/>
              <w:szCs w:val="24"/>
            </w:rPr>
            <m:t>61</m:t>
          </w:del>
        </m:r>
      </m:oMath>
    </w:p>
    <w:p w14:paraId="0DAF9648" w14:textId="6106C37E" w:rsidR="00E061E2" w:rsidRPr="00DD41E6" w:rsidRDefault="006F292A" w:rsidP="002E1AB5">
      <w:pPr>
        <w:pStyle w:val="Equation"/>
        <w:tabs>
          <w:tab w:val="clear" w:pos="4820"/>
          <w:tab w:val="clear" w:pos="9639"/>
        </w:tabs>
        <w:spacing w:before="0"/>
        <w:ind w:left="1080" w:firstLine="360"/>
        <w:rPr>
          <w:szCs w:val="24"/>
        </w:rPr>
      </w:pPr>
      <w:r w:rsidRPr="00DD41E6">
        <w:rPr>
          <w:szCs w:val="24"/>
        </w:rPr>
        <w:tab/>
      </w:r>
      <w:r w:rsidRPr="00DD41E6">
        <w:rPr>
          <w:szCs w:val="24"/>
        </w:rPr>
        <w:tab/>
      </w:r>
      <w:r w:rsidRPr="00DD41E6">
        <w:rPr>
          <w:szCs w:val="24"/>
        </w:rPr>
        <w:tab/>
      </w:r>
      <m:oMath>
        <m:r>
          <w:rPr>
            <w:rFonts w:ascii="Cambria Math" w:hAnsi="Cambria Math"/>
            <w:szCs w:val="24"/>
          </w:rPr>
          <m:t>IRI*log</m:t>
        </m:r>
        <m:d>
          <m:dPr>
            <m:ctrlPr>
              <w:rPr>
                <w:rFonts w:ascii="Cambria Math" w:hAnsi="Cambria Math"/>
                <w:i/>
                <w:iCs/>
                <w:szCs w:val="24"/>
              </w:rPr>
            </m:ctrlPr>
          </m:dPr>
          <m:e>
            <m:f>
              <m:fPr>
                <m:type m:val="skw"/>
                <m:ctrlPr>
                  <w:rPr>
                    <w:rFonts w:ascii="Cambria Math" w:hAnsi="Cambria Math"/>
                    <w:i/>
                    <w:iCs/>
                    <w:szCs w:val="24"/>
                  </w:rPr>
                </m:ctrlPr>
              </m:fPr>
              <m:num>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num>
              <m:den>
                <m:r>
                  <w:rPr>
                    <w:rFonts w:ascii="Cambria Math" w:hAnsi="Cambria Math"/>
                    <w:lang w:eastAsia="zh-CN"/>
                  </w:rPr>
                  <m:t>Alt</m:t>
                </m:r>
              </m:den>
            </m:f>
          </m:e>
        </m:d>
        <m:r>
          <w:rPr>
            <w:rFonts w:ascii="Cambria Math" w:hAnsi="Cambria Math"/>
            <w:szCs w:val="24"/>
          </w:rPr>
          <m:t xml:space="preserve">, </m:t>
        </m:r>
      </m:oMath>
      <w:r w:rsidR="00E061E2" w:rsidRPr="00DD41E6">
        <w:rPr>
          <w:iCs/>
          <w:szCs w:val="24"/>
        </w:rPr>
        <w:tab/>
        <w:t>for</w:t>
      </w:r>
      <w:r w:rsidRPr="00DD41E6">
        <w:rPr>
          <w:iCs/>
          <w:szCs w:val="24"/>
        </w:rPr>
        <w:t>,</w:t>
      </w:r>
      <w:r w:rsidRPr="00DD41E6">
        <w:rPr>
          <w:iCs/>
          <w:szCs w:val="24"/>
        </w:rPr>
        <w:tab/>
      </w:r>
      <m:oMath>
        <m:sSub>
          <m:sSubPr>
            <m:ctrlPr>
              <w:ins w:id="24" w:author="ASRI" w:date="2025-09-22T08:46:00Z">
                <w:rPr>
                  <w:rFonts w:ascii="Cambria Math" w:hAnsi="Cambria Math"/>
                  <w:i/>
                  <w:iCs/>
                  <w:szCs w:val="24"/>
                </w:rPr>
              </w:ins>
            </m:ctrlPr>
          </m:sSubPr>
          <m:e>
            <m:r>
              <w:ins w:id="25" w:author="ASRI" w:date="2025-09-22T08:46:00Z">
                <w:rPr>
                  <w:rFonts w:ascii="Cambria Math" w:hAnsi="Cambria Math"/>
                  <w:szCs w:val="24"/>
                </w:rPr>
                <m:t>Alt</m:t>
              </w:ins>
            </m:r>
          </m:e>
          <m:sub>
            <m:r>
              <w:ins w:id="26" w:author="ASRI" w:date="2025-09-22T08:46:00Z">
                <w:rPr>
                  <w:rFonts w:ascii="Cambria Math" w:hAnsi="Cambria Math"/>
                  <w:szCs w:val="24"/>
                </w:rPr>
                <m:t>T</m:t>
              </w:ins>
            </m:r>
          </m:sub>
        </m:sSub>
      </m:oMath>
      <w:del w:id="27" w:author="ASRI" w:date="2025-09-22T08:46:00Z" w16du:dateUtc="2025-09-22T12:46:00Z">
        <w:r w:rsidR="00E91D15" w:rsidRPr="00DD41E6" w:rsidDel="00DD41E6">
          <w:rPr>
            <w:iCs/>
            <w:szCs w:val="24"/>
          </w:rPr>
          <w:delText>61</w:delText>
        </w:r>
      </w:del>
      <w:r w:rsidRPr="00DD41E6">
        <w:rPr>
          <w:iCs/>
          <w:szCs w:val="24"/>
        </w:rPr>
        <w:t xml:space="preserve"> </w:t>
      </w:r>
      <m:oMath>
        <m:r>
          <w:rPr>
            <w:rFonts w:ascii="Cambria Math" w:hAnsi="Cambria Math"/>
            <w:lang w:eastAsia="zh-CN"/>
          </w:rPr>
          <m:t>&lt;</m:t>
        </m:r>
        <m:r>
          <w:rPr>
            <w:rFonts w:ascii="Cambria Math" w:hAnsi="Cambria Math"/>
            <w:szCs w:val="24"/>
          </w:rPr>
          <m:t xml:space="preserve">Alt </m:t>
        </m:r>
        <m:r>
          <w:rPr>
            <w:rFonts w:ascii="Cambria Math" w:hAnsi="Cambria Math"/>
            <w:lang w:eastAsia="zh-CN"/>
          </w:rPr>
          <m:t>≤</m:t>
        </m:r>
        <m:r>
          <w:rPr>
            <w:rFonts w:ascii="Cambria Math" w:hAnsi="Cambria Math"/>
            <w:szCs w:val="24"/>
          </w:rPr>
          <m:t xml:space="preserve"> </m:t>
        </m:r>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p>
    <w:p w14:paraId="438E5769" w14:textId="20C6106B" w:rsidR="00E061E2" w:rsidRPr="00DD41E6" w:rsidRDefault="00E061E2" w:rsidP="002E1AB5">
      <w:pPr>
        <w:pStyle w:val="Equation"/>
        <w:tabs>
          <w:tab w:val="clear" w:pos="4820"/>
          <w:tab w:val="clear" w:pos="9639"/>
        </w:tabs>
        <w:spacing w:before="0"/>
        <w:rPr>
          <w:lang w:eastAsia="zh-CN"/>
        </w:rPr>
      </w:pPr>
      <w:r w:rsidRPr="00DD41E6">
        <w:rPr>
          <w:szCs w:val="24"/>
        </w:rPr>
        <w:tab/>
      </w:r>
      <w:r w:rsidRPr="00DD41E6">
        <w:rPr>
          <w:szCs w:val="24"/>
        </w:rPr>
        <w:tab/>
      </w:r>
      <w:r w:rsidRPr="00DD41E6">
        <w:rPr>
          <w:szCs w:val="24"/>
        </w:rPr>
        <w:tab/>
        <w:t xml:space="preserve">  </w:t>
      </w:r>
      <w:r w:rsidRPr="00DD41E6">
        <w:rPr>
          <w:szCs w:val="24"/>
        </w:rPr>
        <w:tab/>
      </w:r>
      <w:r w:rsidRPr="00DD41E6">
        <w:rPr>
          <w:szCs w:val="24"/>
        </w:rPr>
        <w:tab/>
      </w:r>
      <m:oMath>
        <m:r>
          <m:rPr>
            <m:sty m:val="p"/>
          </m:rPr>
          <w:rPr>
            <w:rFonts w:ascii="Cambria Math" w:hAnsi="Cambria Math"/>
            <w:szCs w:val="24"/>
          </w:rPr>
          <m:t>0</m:t>
        </m:r>
      </m:oMath>
      <w:r w:rsidRPr="00DD41E6">
        <w:rPr>
          <w:szCs w:val="24"/>
        </w:rPr>
        <w:t>,</w:t>
      </w:r>
      <w:r w:rsidRPr="00DD41E6">
        <w:rPr>
          <w:szCs w:val="24"/>
        </w:rPr>
        <w:tab/>
      </w:r>
      <w:r w:rsidRPr="00DD41E6">
        <w:rPr>
          <w:szCs w:val="24"/>
        </w:rPr>
        <w:tab/>
      </w:r>
      <w:r w:rsidRPr="00DD41E6">
        <w:rPr>
          <w:szCs w:val="24"/>
        </w:rPr>
        <w:tab/>
      </w:r>
      <w:r w:rsidRPr="00DD41E6">
        <w:rPr>
          <w:szCs w:val="24"/>
        </w:rPr>
        <w:tab/>
        <w:t>for</w:t>
      </w:r>
      <w:r w:rsidR="006F292A" w:rsidRPr="00DD41E6">
        <w:rPr>
          <w:szCs w:val="24"/>
        </w:rPr>
        <w:t>,</w:t>
      </w:r>
      <w:r w:rsidR="006F292A" w:rsidRPr="00DD41E6">
        <w:rPr>
          <w:szCs w:val="24"/>
        </w:rPr>
        <w:tab/>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r>
          <w:rPr>
            <w:rFonts w:ascii="Cambria Math" w:hAnsi="Cambria Math"/>
            <w:lang w:eastAsia="zh-CN"/>
          </w:rPr>
          <m:t xml:space="preserve"> &lt; Alt ≤ </m:t>
        </m:r>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Op</m:t>
            </m:r>
          </m:sub>
        </m:sSub>
      </m:oMath>
    </w:p>
    <w:p w14:paraId="03B84F49" w14:textId="3F64093D" w:rsidR="00174863" w:rsidRPr="00DD41E6" w:rsidRDefault="00174863" w:rsidP="00D90376">
      <w:pPr>
        <w:pStyle w:val="Equation"/>
        <w:tabs>
          <w:tab w:val="clear" w:pos="4820"/>
          <w:tab w:val="clear" w:pos="9639"/>
        </w:tabs>
        <w:rPr>
          <w:lang w:eastAsia="zh-CN"/>
        </w:rPr>
      </w:pPr>
      <w:r w:rsidRPr="00DD41E6">
        <w:rPr>
          <w:lang w:eastAsia="zh-CN"/>
        </w:rPr>
        <w:t>where:</w:t>
      </w:r>
    </w:p>
    <w:p w14:paraId="545D4DD9" w14:textId="729559CC" w:rsidR="00DD41E6" w:rsidRPr="00DD41E6" w:rsidRDefault="00DD41E6" w:rsidP="00DD41E6">
      <w:pPr>
        <w:pStyle w:val="Equation"/>
        <w:tabs>
          <w:tab w:val="clear" w:pos="4820"/>
          <w:tab w:val="clear" w:pos="9639"/>
        </w:tabs>
        <w:spacing w:before="0"/>
        <w:rPr>
          <w:ins w:id="28" w:author="ASRI" w:date="2025-09-22T08:47:00Z" w16du:dateUtc="2025-09-22T12:47:00Z"/>
          <w:szCs w:val="24"/>
        </w:rPr>
      </w:pPr>
      <w:ins w:id="29" w:author="ASRI" w:date="2025-09-22T08:48:00Z" w16du:dateUtc="2025-09-22T12:48:00Z">
        <w:r>
          <w:rPr>
            <w:szCs w:val="24"/>
          </w:rPr>
          <w:tab/>
        </w:r>
      </w:ins>
      <m:oMath>
        <m:sSub>
          <m:sSubPr>
            <m:ctrlPr>
              <w:ins w:id="30" w:author="ASRI" w:date="2025-09-22T08:47:00Z">
                <w:rPr>
                  <w:rFonts w:ascii="Cambria Math" w:hAnsi="Cambria Math"/>
                  <w:szCs w:val="24"/>
                </w:rPr>
              </w:ins>
            </m:ctrlPr>
          </m:sSubPr>
          <m:e>
            <m:r>
              <w:ins w:id="31" w:author="ASRI" w:date="2025-09-22T08:47:00Z">
                <w:rPr>
                  <w:rFonts w:ascii="Cambria Math" w:hAnsi="Cambria Math"/>
                  <w:szCs w:val="24"/>
                </w:rPr>
                <m:t>Alt</m:t>
              </w:ins>
            </m:r>
          </m:e>
          <m:sub>
            <m:r>
              <w:ins w:id="32" w:author="ASRI" w:date="2025-09-22T08:47:00Z">
                <w:rPr>
                  <w:rFonts w:ascii="Cambria Math" w:hAnsi="Cambria Math"/>
                  <w:szCs w:val="24"/>
                </w:rPr>
                <m:t>T</m:t>
              </w:ins>
            </m:r>
          </m:sub>
        </m:sSub>
      </m:oMath>
      <w:ins w:id="33" w:author="ASRI" w:date="2025-09-22T08:47:00Z">
        <w:r w:rsidRPr="00DD41E6">
          <w:rPr>
            <w:szCs w:val="24"/>
          </w:rPr>
          <w:t>: A threshold altitude below which further interference resilience is not assumed</w:t>
        </w:r>
      </w:ins>
      <w:del w:id="34" w:author="ASRI" w:date="2025-09-22T08:47:00Z" w16du:dateUtc="2025-09-22T12:47:00Z">
        <w:r w:rsidR="00174863" w:rsidRPr="00DD41E6" w:rsidDel="00DD41E6">
          <w:rPr>
            <w:szCs w:val="24"/>
          </w:rPr>
          <w:tab/>
        </w:r>
      </w:del>
    </w:p>
    <w:p w14:paraId="0DFF3C64" w14:textId="60FA43B2" w:rsidR="00174863" w:rsidRPr="00DD41E6" w:rsidRDefault="00DD41E6" w:rsidP="00DD41E6">
      <w:pPr>
        <w:pStyle w:val="Equation"/>
        <w:tabs>
          <w:tab w:val="clear" w:pos="4820"/>
          <w:tab w:val="clear" w:pos="9639"/>
        </w:tabs>
        <w:spacing w:before="0"/>
        <w:rPr>
          <w:szCs w:val="24"/>
        </w:rPr>
      </w:pPr>
      <w:ins w:id="35" w:author="ASRI" w:date="2025-09-22T08:48:00Z" w16du:dateUtc="2025-09-22T12:48:00Z">
        <w:r>
          <w:rPr>
            <w:iCs/>
            <w:szCs w:val="24"/>
          </w:rPr>
          <w:tab/>
        </w:r>
      </w:ins>
      <m:oMath>
        <m:r>
          <w:rPr>
            <w:rFonts w:ascii="Cambria Math" w:hAnsi="Cambria Math"/>
            <w:szCs w:val="24"/>
          </w:rPr>
          <m:t>Alt</m:t>
        </m:r>
      </m:oMath>
      <w:r w:rsidR="00174863" w:rsidRPr="00DD41E6">
        <w:rPr>
          <w:szCs w:val="24"/>
        </w:rPr>
        <w:t xml:space="preserve">: </w:t>
      </w:r>
      <w:r w:rsidR="00066AE6" w:rsidRPr="00DD41E6">
        <w:rPr>
          <w:szCs w:val="24"/>
        </w:rPr>
        <w:t>A</w:t>
      </w:r>
      <w:r w:rsidR="00174863" w:rsidRPr="00DD41E6">
        <w:rPr>
          <w:szCs w:val="24"/>
        </w:rPr>
        <w:t>ltitude of the altimeter</w:t>
      </w:r>
      <w:del w:id="36" w:author="ASRI" w:date="2025-09-22T08:48:00Z" w16du:dateUtc="2025-09-22T12:48:00Z">
        <w:r w:rsidR="00174863" w:rsidRPr="00DD41E6" w:rsidDel="00DD41E6">
          <w:rPr>
            <w:szCs w:val="24"/>
          </w:rPr>
          <w:delText xml:space="preserve"> in meters</w:delText>
        </w:r>
      </w:del>
    </w:p>
    <w:p w14:paraId="77292A86" w14:textId="2C1054A8" w:rsidR="00174863" w:rsidRPr="00DD41E6" w:rsidRDefault="00174863" w:rsidP="002E1AB5">
      <w:pPr>
        <w:pStyle w:val="Equation"/>
        <w:tabs>
          <w:tab w:val="clear" w:pos="4820"/>
          <w:tab w:val="clear" w:pos="9639"/>
        </w:tabs>
        <w:spacing w:before="0"/>
        <w:rPr>
          <w:szCs w:val="24"/>
        </w:rPr>
      </w:pPr>
      <w:r w:rsidRPr="00DD41E6">
        <w:rPr>
          <w:szCs w:val="24"/>
        </w:rPr>
        <w:tab/>
      </w:r>
      <w:bookmarkStart w:id="37" w:name="_Hlk205822818"/>
      <m:oMath>
        <m:r>
          <w:rPr>
            <w:rFonts w:ascii="Cambria Math" w:hAnsi="Cambria Math"/>
            <w:szCs w:val="24"/>
          </w:rPr>
          <m:t>IRI</m:t>
        </m:r>
      </m:oMath>
      <w:bookmarkEnd w:id="37"/>
      <w:r w:rsidRPr="00DD41E6">
        <w:rPr>
          <w:szCs w:val="24"/>
        </w:rPr>
        <w:t xml:space="preserve">: </w:t>
      </w:r>
      <w:r w:rsidR="00066AE6" w:rsidRPr="00DD41E6">
        <w:rPr>
          <w:szCs w:val="24"/>
        </w:rPr>
        <w:t>A</w:t>
      </w:r>
      <w:r w:rsidRPr="00DD41E6">
        <w:rPr>
          <w:szCs w:val="24"/>
        </w:rPr>
        <w:t>pproximated i</w:t>
      </w:r>
      <w:r w:rsidR="00066AE6" w:rsidRPr="00DD41E6">
        <w:rPr>
          <w:szCs w:val="24"/>
        </w:rPr>
        <w:t>nterference resilience i</w:t>
      </w:r>
      <w:r w:rsidRPr="00DD41E6">
        <w:rPr>
          <w:szCs w:val="24"/>
        </w:rPr>
        <w:t xml:space="preserve">mprovement </w:t>
      </w:r>
      <w:r w:rsidR="00D50CA7" w:rsidRPr="00DD41E6">
        <w:rPr>
          <w:szCs w:val="24"/>
        </w:rPr>
        <w:t>factor</w:t>
      </w:r>
    </w:p>
    <w:p w14:paraId="0FE798D9" w14:textId="77777777" w:rsidR="002E1AB5" w:rsidRPr="00DD41E6" w:rsidRDefault="002E1AB5" w:rsidP="002E1AB5">
      <w:pPr>
        <w:spacing w:after="120"/>
        <w:textAlignment w:val="auto"/>
        <w:rPr>
          <w:szCs w:val="24"/>
        </w:rPr>
      </w:pPr>
      <w:r w:rsidRPr="00DD41E6">
        <w:rPr>
          <w:b/>
          <w:szCs w:val="24"/>
          <w:lang w:eastAsia="zh-CN"/>
        </w:rPr>
        <w:t>Direct Use of Publicly Available Test Data</w:t>
      </w:r>
    </w:p>
    <w:p w14:paraId="67E819B1" w14:textId="4BE8BBFC" w:rsidR="002E1AB5" w:rsidRPr="00DD41E6" w:rsidRDefault="00D50CA7" w:rsidP="002E1AB5">
      <w:pPr>
        <w:textAlignment w:val="auto"/>
        <w:rPr>
          <w:szCs w:val="24"/>
        </w:rPr>
      </w:pPr>
      <w:r w:rsidRPr="00DD41E6">
        <w:t>Publicly available test data, including radio altimeter breakpoints and interference tolerance thresholds from Annex 3.6 of the Report on the 34th meeting of Working Party 5B (</w:t>
      </w:r>
      <w:hyperlink r:id="rId16" w:history="1">
        <w:r w:rsidRPr="00DD41E6">
          <w:rPr>
            <w:rStyle w:val="Hyperlink"/>
          </w:rPr>
          <w:t>5B/315</w:t>
        </w:r>
      </w:hyperlink>
      <w:r w:rsidRPr="00DD41E6">
        <w:t>)</w:t>
      </w:r>
      <w:r w:rsidRPr="00D50CA7">
        <w:rPr>
          <w:highlight w:val="cyan"/>
        </w:rPr>
        <w:t xml:space="preserve"> </w:t>
      </w:r>
      <w:r w:rsidR="00816DB4" w:rsidRPr="00816DB4">
        <w:rPr>
          <w:i/>
          <w:iCs/>
          <w:highlight w:val="yellow"/>
        </w:rPr>
        <w:t>[Editor’s Note: May need to update with new WP5B Report Annex]</w:t>
      </w:r>
      <w:r w:rsidR="00816DB4">
        <w:rPr>
          <w:i/>
          <w:iCs/>
          <w:highlight w:val="yellow"/>
        </w:rPr>
        <w:t xml:space="preserve"> </w:t>
      </w:r>
      <w:r w:rsidR="00816DB4" w:rsidRPr="00DD41E6">
        <w:t>may</w:t>
      </w:r>
      <w:r w:rsidRPr="00DD41E6">
        <w:t xml:space="preserve"> be directly used </w:t>
      </w:r>
      <w:r w:rsidR="00816DB4" w:rsidRPr="00DD41E6">
        <w:t>in</w:t>
      </w:r>
      <w:r w:rsidR="002E1AB5" w:rsidRPr="00DD41E6">
        <w:t xml:space="preserve"> studies</w:t>
      </w:r>
      <w:r w:rsidRPr="00DD41E6">
        <w:t>.</w:t>
      </w:r>
    </w:p>
    <w:p w14:paraId="02EB1895" w14:textId="10D4A64E" w:rsidR="00F33736" w:rsidRDefault="00BF17A1" w:rsidP="00F33736">
      <w:pPr>
        <w:textAlignment w:val="auto"/>
      </w:pPr>
      <w:r>
        <w:rPr>
          <w:color w:val="000000"/>
        </w:rPr>
        <w:t>Finally, WP</w:t>
      </w:r>
      <w:r w:rsidR="00F33736" w:rsidRPr="00F33736">
        <w:t xml:space="preserve"> 5B requests to be kept informed on the progress of the studies under WRC-27 agenda item 1.</w:t>
      </w:r>
      <w:r w:rsidR="00967E26">
        <w:t>7.</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F33736" w:rsidRPr="00F33736" w14:paraId="4162FA92" w14:textId="77777777" w:rsidTr="00F33736">
        <w:tc>
          <w:tcPr>
            <w:tcW w:w="2500" w:type="pct"/>
            <w:hideMark/>
          </w:tcPr>
          <w:p w14:paraId="6B77E307" w14:textId="77777777"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Status:</w:t>
            </w:r>
            <w:r w:rsidRPr="00F33736">
              <w:rPr>
                <w:rFonts w:ascii="Times New Roman" w:hAnsi="Times New Roman" w:cs="Times New Roman"/>
              </w:rPr>
              <w:t xml:space="preserve">  </w:t>
            </w:r>
            <w:r w:rsidRPr="00F33736">
              <w:rPr>
                <w:rFonts w:ascii="Times New Roman" w:hAnsi="Times New Roman" w:cs="Times New Roman"/>
              </w:rPr>
              <w:tab/>
              <w:t>For action</w:t>
            </w:r>
          </w:p>
        </w:tc>
        <w:tc>
          <w:tcPr>
            <w:tcW w:w="2500" w:type="pct"/>
          </w:tcPr>
          <w:p w14:paraId="714D6685" w14:textId="77777777" w:rsidR="00F33736" w:rsidRPr="00F33736" w:rsidRDefault="00F33736" w:rsidP="00F33736">
            <w:pPr>
              <w:keepNext/>
              <w:keepLines/>
              <w:textAlignment w:val="auto"/>
              <w:rPr>
                <w:rFonts w:ascii="Times New Roman" w:hAnsi="Times New Roman" w:cs="Times New Roman"/>
              </w:rPr>
            </w:pPr>
          </w:p>
        </w:tc>
      </w:tr>
      <w:tr w:rsidR="00F33736" w:rsidRPr="00F33736" w14:paraId="688956D0" w14:textId="77777777" w:rsidTr="00F33736">
        <w:tc>
          <w:tcPr>
            <w:tcW w:w="2500" w:type="pct"/>
            <w:hideMark/>
          </w:tcPr>
          <w:p w14:paraId="0D338F6E" w14:textId="307E319A"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Contact:</w:t>
            </w:r>
            <w:r w:rsidRPr="00F33736">
              <w:rPr>
                <w:rFonts w:ascii="Times New Roman" w:hAnsi="Times New Roman" w:cs="Times New Roman"/>
              </w:rPr>
              <w:t xml:space="preserve"> </w:t>
            </w:r>
            <w:r w:rsidRPr="00F33736">
              <w:rPr>
                <w:rFonts w:ascii="Times New Roman" w:hAnsi="Times New Roman" w:cs="Times New Roman"/>
              </w:rPr>
              <w:tab/>
            </w:r>
          </w:p>
        </w:tc>
        <w:tc>
          <w:tcPr>
            <w:tcW w:w="2500" w:type="pct"/>
            <w:hideMark/>
          </w:tcPr>
          <w:p w14:paraId="0E122104" w14:textId="1817C929"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E-mail:</w:t>
            </w:r>
            <w:r w:rsidRPr="00F33736">
              <w:rPr>
                <w:rFonts w:ascii="Times New Roman" w:hAnsi="Times New Roman" w:cs="Times New Roman"/>
              </w:rPr>
              <w:t xml:space="preserve"> </w:t>
            </w:r>
            <w:r w:rsidRPr="00F33736">
              <w:rPr>
                <w:rFonts w:ascii="Times New Roman" w:hAnsi="Times New Roman" w:cs="Times New Roman"/>
              </w:rPr>
              <w:tab/>
            </w:r>
          </w:p>
        </w:tc>
      </w:tr>
    </w:tbl>
    <w:p w14:paraId="44E45BBD" w14:textId="0F5563F5" w:rsidR="00E24935" w:rsidRDefault="00F33736" w:rsidP="00066AE6">
      <w:pPr>
        <w:spacing w:before="480"/>
        <w:jc w:val="center"/>
        <w:textAlignment w:val="auto"/>
      </w:pPr>
      <w:r w:rsidRPr="00F33736">
        <w:t>______________</w:t>
      </w:r>
    </w:p>
    <w:sectPr w:rsidR="00E24935" w:rsidSect="00190ED8">
      <w:footerReference w:type="default" r:id="rId17"/>
      <w:headerReference w:type="first" r:id="rId18"/>
      <w:footerReference w:type="first" r:id="rId19"/>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A63BD" w14:textId="77777777" w:rsidR="000F5414" w:rsidRDefault="000F5414">
      <w:pPr>
        <w:spacing w:before="0"/>
      </w:pPr>
      <w:r>
        <w:separator/>
      </w:r>
    </w:p>
  </w:endnote>
  <w:endnote w:type="continuationSeparator" w:id="0">
    <w:p w14:paraId="65731BCF" w14:textId="77777777" w:rsidR="000F5414" w:rsidRDefault="000F5414">
      <w:pPr>
        <w:spacing w:before="0"/>
      </w:pPr>
      <w:r>
        <w:continuationSeparator/>
      </w:r>
    </w:p>
  </w:endnote>
  <w:endnote w:type="continuationNotice" w:id="1">
    <w:p w14:paraId="4852BA2B" w14:textId="77777777" w:rsidR="000F5414" w:rsidRDefault="000F541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Yu Gothi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CE91" w14:textId="7FD62FBD" w:rsidR="008D365B" w:rsidRDefault="008D365B" w:rsidP="008D365B">
    <w:pPr>
      <w:pStyle w:val="Footer"/>
    </w:pPr>
    <w:bookmarkStart w:id="38" w:name="TITUS1FooterPrimary"/>
    <w:r w:rsidRPr="008D365B">
      <w:rPr>
        <w:color w:val="000000"/>
        <w:sz w:val="17"/>
      </w:rPr>
      <w:t>  </w:t>
    </w:r>
    <w:bookmarkEnd w:id="3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2E22" w14:textId="7D1B7695" w:rsidR="008D365B" w:rsidRDefault="008D365B" w:rsidP="008D365B">
    <w:pPr>
      <w:pStyle w:val="Footer"/>
    </w:pPr>
    <w:bookmarkStart w:id="39" w:name="TITUS1FooterFirstPage"/>
    <w:r w:rsidRPr="008D365B">
      <w:rPr>
        <w:color w:val="000000"/>
        <w:sz w:val="17"/>
      </w:rPr>
      <w:t>  </w:t>
    </w:r>
    <w:bookmarkEnd w:id="3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DA444" w14:textId="77777777" w:rsidR="000F5414" w:rsidRDefault="000F5414">
      <w:pPr>
        <w:spacing w:before="0"/>
      </w:pPr>
      <w:r>
        <w:separator/>
      </w:r>
    </w:p>
  </w:footnote>
  <w:footnote w:type="continuationSeparator" w:id="0">
    <w:p w14:paraId="46D65D09" w14:textId="77777777" w:rsidR="000F5414" w:rsidRDefault="000F5414">
      <w:pPr>
        <w:spacing w:before="0"/>
      </w:pPr>
      <w:r>
        <w:continuationSeparator/>
      </w:r>
    </w:p>
  </w:footnote>
  <w:footnote w:type="continuationNotice" w:id="1">
    <w:p w14:paraId="512D940A" w14:textId="77777777" w:rsidR="000F5414" w:rsidRDefault="000F541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A30C" w14:textId="7143E047" w:rsidR="008D365B" w:rsidRPr="00A45B63" w:rsidRDefault="008D365B" w:rsidP="008D365B">
    <w:pPr>
      <w:pStyle w:val="Header"/>
      <w:rPr>
        <w:b/>
        <w:bCs/>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D70C4"/>
    <w:multiLevelType w:val="hybridMultilevel"/>
    <w:tmpl w:val="6F08298A"/>
    <w:lvl w:ilvl="0" w:tplc="0712B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5626"/>
    <w:multiLevelType w:val="hybridMultilevel"/>
    <w:tmpl w:val="D6ECD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E5418"/>
    <w:multiLevelType w:val="hybridMultilevel"/>
    <w:tmpl w:val="8F94B648"/>
    <w:lvl w:ilvl="0" w:tplc="A2CAA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FB4139"/>
    <w:multiLevelType w:val="hybridMultilevel"/>
    <w:tmpl w:val="EC147F28"/>
    <w:lvl w:ilvl="0" w:tplc="A2CAABE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3B210F6F"/>
    <w:multiLevelType w:val="hybridMultilevel"/>
    <w:tmpl w:val="8638A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4185E21"/>
    <w:multiLevelType w:val="hybridMultilevel"/>
    <w:tmpl w:val="D7C42756"/>
    <w:lvl w:ilvl="0" w:tplc="7884C908">
      <w:start w:val="1"/>
      <w:numFmt w:val="decimal"/>
      <w:lvlText w:val="%1"/>
      <w:lvlJc w:val="left"/>
      <w:pPr>
        <w:ind w:left="1493" w:hanging="113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1D7C0B"/>
    <w:multiLevelType w:val="hybridMultilevel"/>
    <w:tmpl w:val="4798E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1835963">
    <w:abstractNumId w:val="6"/>
  </w:num>
  <w:num w:numId="2" w16cid:durableId="629626095">
    <w:abstractNumId w:val="3"/>
  </w:num>
  <w:num w:numId="3" w16cid:durableId="1607233911">
    <w:abstractNumId w:val="2"/>
  </w:num>
  <w:num w:numId="4" w16cid:durableId="173691875">
    <w:abstractNumId w:val="4"/>
  </w:num>
  <w:num w:numId="5" w16cid:durableId="195898248">
    <w:abstractNumId w:val="0"/>
  </w:num>
  <w:num w:numId="6" w16cid:durableId="529731117">
    <w:abstractNumId w:val="1"/>
  </w:num>
  <w:num w:numId="7" w16cid:durableId="1996641482">
    <w:abstractNumId w:val="8"/>
  </w:num>
  <w:num w:numId="8" w16cid:durableId="201923">
    <w:abstractNumId w:val="7"/>
  </w:num>
  <w:num w:numId="9" w16cid:durableId="1980111163">
    <w:abstractNumId w:val="5"/>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SRI">
    <w15:presenceInfo w15:providerId="None" w15:userId="AS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pt-B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418"/>
    <w:rsid w:val="000073A8"/>
    <w:rsid w:val="00007F03"/>
    <w:rsid w:val="000116CB"/>
    <w:rsid w:val="00012019"/>
    <w:rsid w:val="00012134"/>
    <w:rsid w:val="00012873"/>
    <w:rsid w:val="00012DA2"/>
    <w:rsid w:val="00015AC1"/>
    <w:rsid w:val="00015B80"/>
    <w:rsid w:val="000164B0"/>
    <w:rsid w:val="0001779B"/>
    <w:rsid w:val="0002034C"/>
    <w:rsid w:val="00020576"/>
    <w:rsid w:val="000241AD"/>
    <w:rsid w:val="00024699"/>
    <w:rsid w:val="00024C6A"/>
    <w:rsid w:val="0002647D"/>
    <w:rsid w:val="00026A91"/>
    <w:rsid w:val="0002789D"/>
    <w:rsid w:val="00027A39"/>
    <w:rsid w:val="00027ED3"/>
    <w:rsid w:val="000311C3"/>
    <w:rsid w:val="00033C12"/>
    <w:rsid w:val="0003444E"/>
    <w:rsid w:val="00036C81"/>
    <w:rsid w:val="00040B25"/>
    <w:rsid w:val="00041DC9"/>
    <w:rsid w:val="00042634"/>
    <w:rsid w:val="00043C57"/>
    <w:rsid w:val="000444CF"/>
    <w:rsid w:val="0004613C"/>
    <w:rsid w:val="00050275"/>
    <w:rsid w:val="00050E68"/>
    <w:rsid w:val="00052475"/>
    <w:rsid w:val="00053B91"/>
    <w:rsid w:val="00054550"/>
    <w:rsid w:val="000552DD"/>
    <w:rsid w:val="00055503"/>
    <w:rsid w:val="00055603"/>
    <w:rsid w:val="000563A7"/>
    <w:rsid w:val="000568C7"/>
    <w:rsid w:val="00057496"/>
    <w:rsid w:val="00060FAE"/>
    <w:rsid w:val="000622E4"/>
    <w:rsid w:val="000641FD"/>
    <w:rsid w:val="00066AE6"/>
    <w:rsid w:val="00066CA1"/>
    <w:rsid w:val="00072535"/>
    <w:rsid w:val="00073355"/>
    <w:rsid w:val="000753EA"/>
    <w:rsid w:val="00075EDC"/>
    <w:rsid w:val="000769EC"/>
    <w:rsid w:val="00077128"/>
    <w:rsid w:val="0007740B"/>
    <w:rsid w:val="00077C63"/>
    <w:rsid w:val="00077D30"/>
    <w:rsid w:val="00077F30"/>
    <w:rsid w:val="00080D1E"/>
    <w:rsid w:val="00081475"/>
    <w:rsid w:val="00084229"/>
    <w:rsid w:val="00085E28"/>
    <w:rsid w:val="00086C58"/>
    <w:rsid w:val="00086D9F"/>
    <w:rsid w:val="00093356"/>
    <w:rsid w:val="0009497A"/>
    <w:rsid w:val="00094D7F"/>
    <w:rsid w:val="0009604F"/>
    <w:rsid w:val="000A1699"/>
    <w:rsid w:val="000A18FA"/>
    <w:rsid w:val="000A1C94"/>
    <w:rsid w:val="000A34E5"/>
    <w:rsid w:val="000A5EBB"/>
    <w:rsid w:val="000A60FD"/>
    <w:rsid w:val="000A62BB"/>
    <w:rsid w:val="000A6401"/>
    <w:rsid w:val="000B00FD"/>
    <w:rsid w:val="000B03E0"/>
    <w:rsid w:val="000B1BE7"/>
    <w:rsid w:val="000B2270"/>
    <w:rsid w:val="000B2772"/>
    <w:rsid w:val="000B3AC1"/>
    <w:rsid w:val="000B3E5B"/>
    <w:rsid w:val="000B4671"/>
    <w:rsid w:val="000B46C8"/>
    <w:rsid w:val="000B49C5"/>
    <w:rsid w:val="000B698A"/>
    <w:rsid w:val="000B7074"/>
    <w:rsid w:val="000B73D0"/>
    <w:rsid w:val="000C1510"/>
    <w:rsid w:val="000C3D51"/>
    <w:rsid w:val="000C4DA3"/>
    <w:rsid w:val="000C65DF"/>
    <w:rsid w:val="000C75EE"/>
    <w:rsid w:val="000C7C15"/>
    <w:rsid w:val="000C7FD4"/>
    <w:rsid w:val="000D0093"/>
    <w:rsid w:val="000D16FA"/>
    <w:rsid w:val="000D2B68"/>
    <w:rsid w:val="000D3330"/>
    <w:rsid w:val="000D3725"/>
    <w:rsid w:val="000D3CFD"/>
    <w:rsid w:val="000D61A6"/>
    <w:rsid w:val="000D6DA7"/>
    <w:rsid w:val="000D76ED"/>
    <w:rsid w:val="000E1C68"/>
    <w:rsid w:val="000E4002"/>
    <w:rsid w:val="000E48CE"/>
    <w:rsid w:val="000E6C65"/>
    <w:rsid w:val="000E7D8D"/>
    <w:rsid w:val="000F022A"/>
    <w:rsid w:val="000F1E16"/>
    <w:rsid w:val="000F260E"/>
    <w:rsid w:val="000F271E"/>
    <w:rsid w:val="000F486C"/>
    <w:rsid w:val="000F4F73"/>
    <w:rsid w:val="000F5414"/>
    <w:rsid w:val="0010212A"/>
    <w:rsid w:val="0010217F"/>
    <w:rsid w:val="0010252A"/>
    <w:rsid w:val="00102877"/>
    <w:rsid w:val="00102BE4"/>
    <w:rsid w:val="0011019F"/>
    <w:rsid w:val="00110238"/>
    <w:rsid w:val="00110803"/>
    <w:rsid w:val="00110886"/>
    <w:rsid w:val="001117A2"/>
    <w:rsid w:val="00111BD3"/>
    <w:rsid w:val="00112096"/>
    <w:rsid w:val="00113304"/>
    <w:rsid w:val="00113F43"/>
    <w:rsid w:val="00116548"/>
    <w:rsid w:val="0012027E"/>
    <w:rsid w:val="00120F25"/>
    <w:rsid w:val="0012231F"/>
    <w:rsid w:val="00123097"/>
    <w:rsid w:val="00123806"/>
    <w:rsid w:val="00127648"/>
    <w:rsid w:val="00130759"/>
    <w:rsid w:val="001307CF"/>
    <w:rsid w:val="00130F35"/>
    <w:rsid w:val="001319BE"/>
    <w:rsid w:val="001349C0"/>
    <w:rsid w:val="00135218"/>
    <w:rsid w:val="00140018"/>
    <w:rsid w:val="00141134"/>
    <w:rsid w:val="00141AC1"/>
    <w:rsid w:val="00141D0E"/>
    <w:rsid w:val="001423A7"/>
    <w:rsid w:val="00142B6E"/>
    <w:rsid w:val="00142CFD"/>
    <w:rsid w:val="00145DC5"/>
    <w:rsid w:val="00145FD4"/>
    <w:rsid w:val="001461A4"/>
    <w:rsid w:val="00147A53"/>
    <w:rsid w:val="0015083E"/>
    <w:rsid w:val="00152E31"/>
    <w:rsid w:val="001535FA"/>
    <w:rsid w:val="001537FA"/>
    <w:rsid w:val="00153E6F"/>
    <w:rsid w:val="00154DBA"/>
    <w:rsid w:val="00155D9C"/>
    <w:rsid w:val="00155E5B"/>
    <w:rsid w:val="001575BC"/>
    <w:rsid w:val="00161C1B"/>
    <w:rsid w:val="00161DB2"/>
    <w:rsid w:val="00163DE1"/>
    <w:rsid w:val="00165888"/>
    <w:rsid w:val="0016612E"/>
    <w:rsid w:val="00167359"/>
    <w:rsid w:val="001706E0"/>
    <w:rsid w:val="00170A88"/>
    <w:rsid w:val="00170BC2"/>
    <w:rsid w:val="00171B70"/>
    <w:rsid w:val="00171B92"/>
    <w:rsid w:val="0017259F"/>
    <w:rsid w:val="00172D70"/>
    <w:rsid w:val="0017305B"/>
    <w:rsid w:val="00174863"/>
    <w:rsid w:val="00174EE9"/>
    <w:rsid w:val="00175E57"/>
    <w:rsid w:val="00177272"/>
    <w:rsid w:val="00177A7E"/>
    <w:rsid w:val="0018108A"/>
    <w:rsid w:val="00182C56"/>
    <w:rsid w:val="001830FD"/>
    <w:rsid w:val="00183505"/>
    <w:rsid w:val="001844EC"/>
    <w:rsid w:val="00184B3D"/>
    <w:rsid w:val="00185383"/>
    <w:rsid w:val="00187373"/>
    <w:rsid w:val="00190ED8"/>
    <w:rsid w:val="00191794"/>
    <w:rsid w:val="00192627"/>
    <w:rsid w:val="00192FA7"/>
    <w:rsid w:val="00193584"/>
    <w:rsid w:val="00193B23"/>
    <w:rsid w:val="00193B56"/>
    <w:rsid w:val="00194686"/>
    <w:rsid w:val="0019490C"/>
    <w:rsid w:val="00195780"/>
    <w:rsid w:val="00196B53"/>
    <w:rsid w:val="001A2E82"/>
    <w:rsid w:val="001A3CAE"/>
    <w:rsid w:val="001A3CD3"/>
    <w:rsid w:val="001A52F8"/>
    <w:rsid w:val="001A5572"/>
    <w:rsid w:val="001A591C"/>
    <w:rsid w:val="001A633A"/>
    <w:rsid w:val="001A6B03"/>
    <w:rsid w:val="001A6FB2"/>
    <w:rsid w:val="001B1280"/>
    <w:rsid w:val="001B1459"/>
    <w:rsid w:val="001B1838"/>
    <w:rsid w:val="001B22DE"/>
    <w:rsid w:val="001B349D"/>
    <w:rsid w:val="001B4E65"/>
    <w:rsid w:val="001B4FCE"/>
    <w:rsid w:val="001B571F"/>
    <w:rsid w:val="001B5C90"/>
    <w:rsid w:val="001B7E13"/>
    <w:rsid w:val="001C18F9"/>
    <w:rsid w:val="001C2130"/>
    <w:rsid w:val="001C22F3"/>
    <w:rsid w:val="001C3B66"/>
    <w:rsid w:val="001C693C"/>
    <w:rsid w:val="001C6C50"/>
    <w:rsid w:val="001C6CCA"/>
    <w:rsid w:val="001D0038"/>
    <w:rsid w:val="001D0E87"/>
    <w:rsid w:val="001D3030"/>
    <w:rsid w:val="001D340A"/>
    <w:rsid w:val="001D3E09"/>
    <w:rsid w:val="001D4342"/>
    <w:rsid w:val="001D4FA2"/>
    <w:rsid w:val="001D5173"/>
    <w:rsid w:val="001D5A87"/>
    <w:rsid w:val="001D601F"/>
    <w:rsid w:val="001D6585"/>
    <w:rsid w:val="001E266E"/>
    <w:rsid w:val="001E26AF"/>
    <w:rsid w:val="001E59F3"/>
    <w:rsid w:val="001E5A55"/>
    <w:rsid w:val="001E622E"/>
    <w:rsid w:val="001F2335"/>
    <w:rsid w:val="001F264D"/>
    <w:rsid w:val="001F3B60"/>
    <w:rsid w:val="001F4F2B"/>
    <w:rsid w:val="001F56E3"/>
    <w:rsid w:val="001F616E"/>
    <w:rsid w:val="001F6655"/>
    <w:rsid w:val="001F6968"/>
    <w:rsid w:val="001F7D07"/>
    <w:rsid w:val="002037D1"/>
    <w:rsid w:val="00206677"/>
    <w:rsid w:val="00211D43"/>
    <w:rsid w:val="002132E3"/>
    <w:rsid w:val="00213FE6"/>
    <w:rsid w:val="0021495D"/>
    <w:rsid w:val="0021502B"/>
    <w:rsid w:val="0021550A"/>
    <w:rsid w:val="002162DB"/>
    <w:rsid w:val="0021716C"/>
    <w:rsid w:val="00220766"/>
    <w:rsid w:val="0022086C"/>
    <w:rsid w:val="00220CEC"/>
    <w:rsid w:val="00222E35"/>
    <w:rsid w:val="00223136"/>
    <w:rsid w:val="00223B1B"/>
    <w:rsid w:val="00227087"/>
    <w:rsid w:val="00230E18"/>
    <w:rsid w:val="00234172"/>
    <w:rsid w:val="00234F23"/>
    <w:rsid w:val="00236A43"/>
    <w:rsid w:val="00236B26"/>
    <w:rsid w:val="002376F2"/>
    <w:rsid w:val="00237759"/>
    <w:rsid w:val="002409D5"/>
    <w:rsid w:val="002409E1"/>
    <w:rsid w:val="002420ED"/>
    <w:rsid w:val="00244581"/>
    <w:rsid w:val="00244728"/>
    <w:rsid w:val="00244FEF"/>
    <w:rsid w:val="00246AFF"/>
    <w:rsid w:val="00246CA1"/>
    <w:rsid w:val="00247152"/>
    <w:rsid w:val="002477B0"/>
    <w:rsid w:val="0025046D"/>
    <w:rsid w:val="00251FC3"/>
    <w:rsid w:val="002529E7"/>
    <w:rsid w:val="00253CB8"/>
    <w:rsid w:val="00254261"/>
    <w:rsid w:val="00255664"/>
    <w:rsid w:val="00255ED1"/>
    <w:rsid w:val="00256C38"/>
    <w:rsid w:val="0026317F"/>
    <w:rsid w:val="002637AC"/>
    <w:rsid w:val="00267D44"/>
    <w:rsid w:val="0027113E"/>
    <w:rsid w:val="002718E7"/>
    <w:rsid w:val="00272245"/>
    <w:rsid w:val="00273D2C"/>
    <w:rsid w:val="00274569"/>
    <w:rsid w:val="00274A91"/>
    <w:rsid w:val="00274ACA"/>
    <w:rsid w:val="002752FC"/>
    <w:rsid w:val="00277903"/>
    <w:rsid w:val="00277911"/>
    <w:rsid w:val="00277E6A"/>
    <w:rsid w:val="00286AB4"/>
    <w:rsid w:val="00286D80"/>
    <w:rsid w:val="00286E48"/>
    <w:rsid w:val="00290F90"/>
    <w:rsid w:val="00296E65"/>
    <w:rsid w:val="002A09B0"/>
    <w:rsid w:val="002A0A0D"/>
    <w:rsid w:val="002A1330"/>
    <w:rsid w:val="002A1EC1"/>
    <w:rsid w:val="002A608D"/>
    <w:rsid w:val="002A6DFF"/>
    <w:rsid w:val="002B0052"/>
    <w:rsid w:val="002B1258"/>
    <w:rsid w:val="002B12A1"/>
    <w:rsid w:val="002B1454"/>
    <w:rsid w:val="002B2229"/>
    <w:rsid w:val="002B391C"/>
    <w:rsid w:val="002B3DCA"/>
    <w:rsid w:val="002B3EC2"/>
    <w:rsid w:val="002B5153"/>
    <w:rsid w:val="002B586F"/>
    <w:rsid w:val="002B6857"/>
    <w:rsid w:val="002B6B62"/>
    <w:rsid w:val="002C07D1"/>
    <w:rsid w:val="002C13C9"/>
    <w:rsid w:val="002C3496"/>
    <w:rsid w:val="002C3F26"/>
    <w:rsid w:val="002D088C"/>
    <w:rsid w:val="002D2949"/>
    <w:rsid w:val="002D2AB7"/>
    <w:rsid w:val="002D4A04"/>
    <w:rsid w:val="002D4F5C"/>
    <w:rsid w:val="002D6C5B"/>
    <w:rsid w:val="002D7A0B"/>
    <w:rsid w:val="002D7A5F"/>
    <w:rsid w:val="002E0B54"/>
    <w:rsid w:val="002E0D34"/>
    <w:rsid w:val="002E12DD"/>
    <w:rsid w:val="002E1AB5"/>
    <w:rsid w:val="002E25A1"/>
    <w:rsid w:val="002E32B6"/>
    <w:rsid w:val="002E4364"/>
    <w:rsid w:val="002E4A47"/>
    <w:rsid w:val="002E6813"/>
    <w:rsid w:val="002E6E92"/>
    <w:rsid w:val="002F0D58"/>
    <w:rsid w:val="002F23FD"/>
    <w:rsid w:val="002F2A3C"/>
    <w:rsid w:val="002F4E54"/>
    <w:rsid w:val="002F7127"/>
    <w:rsid w:val="00300835"/>
    <w:rsid w:val="00302F9C"/>
    <w:rsid w:val="00303959"/>
    <w:rsid w:val="003043C5"/>
    <w:rsid w:val="0030527A"/>
    <w:rsid w:val="0030573D"/>
    <w:rsid w:val="00305EEE"/>
    <w:rsid w:val="003069F6"/>
    <w:rsid w:val="00307401"/>
    <w:rsid w:val="00307928"/>
    <w:rsid w:val="003108BD"/>
    <w:rsid w:val="0031122B"/>
    <w:rsid w:val="00311FD5"/>
    <w:rsid w:val="0031259E"/>
    <w:rsid w:val="00313D0C"/>
    <w:rsid w:val="0031401B"/>
    <w:rsid w:val="003147E9"/>
    <w:rsid w:val="00314FBF"/>
    <w:rsid w:val="00317BF0"/>
    <w:rsid w:val="0032028F"/>
    <w:rsid w:val="00320866"/>
    <w:rsid w:val="00320E3B"/>
    <w:rsid w:val="003228B1"/>
    <w:rsid w:val="00324A59"/>
    <w:rsid w:val="00325300"/>
    <w:rsid w:val="003257A9"/>
    <w:rsid w:val="00325E95"/>
    <w:rsid w:val="00330CF4"/>
    <w:rsid w:val="00330EA6"/>
    <w:rsid w:val="00330FA5"/>
    <w:rsid w:val="0033495E"/>
    <w:rsid w:val="00337B04"/>
    <w:rsid w:val="00341991"/>
    <w:rsid w:val="00341ADA"/>
    <w:rsid w:val="00342263"/>
    <w:rsid w:val="00342B4C"/>
    <w:rsid w:val="003434BC"/>
    <w:rsid w:val="00344745"/>
    <w:rsid w:val="003512AB"/>
    <w:rsid w:val="00351D78"/>
    <w:rsid w:val="003529C0"/>
    <w:rsid w:val="00355676"/>
    <w:rsid w:val="00355B15"/>
    <w:rsid w:val="00355F2D"/>
    <w:rsid w:val="003563E5"/>
    <w:rsid w:val="00360886"/>
    <w:rsid w:val="003608B4"/>
    <w:rsid w:val="0036095D"/>
    <w:rsid w:val="00360BB0"/>
    <w:rsid w:val="003620A5"/>
    <w:rsid w:val="003630FB"/>
    <w:rsid w:val="0036359E"/>
    <w:rsid w:val="003642BA"/>
    <w:rsid w:val="00364DAD"/>
    <w:rsid w:val="0036507B"/>
    <w:rsid w:val="0036510E"/>
    <w:rsid w:val="00370251"/>
    <w:rsid w:val="00371756"/>
    <w:rsid w:val="0037373B"/>
    <w:rsid w:val="0037379E"/>
    <w:rsid w:val="0037399D"/>
    <w:rsid w:val="00374930"/>
    <w:rsid w:val="00374D15"/>
    <w:rsid w:val="00375543"/>
    <w:rsid w:val="00376F8F"/>
    <w:rsid w:val="00380686"/>
    <w:rsid w:val="00381275"/>
    <w:rsid w:val="00381920"/>
    <w:rsid w:val="003831C4"/>
    <w:rsid w:val="0038728A"/>
    <w:rsid w:val="0039236D"/>
    <w:rsid w:val="00392EB7"/>
    <w:rsid w:val="003934AB"/>
    <w:rsid w:val="003956B4"/>
    <w:rsid w:val="003A072D"/>
    <w:rsid w:val="003A2372"/>
    <w:rsid w:val="003A2FB5"/>
    <w:rsid w:val="003A4B4A"/>
    <w:rsid w:val="003B004D"/>
    <w:rsid w:val="003B0273"/>
    <w:rsid w:val="003B0D0C"/>
    <w:rsid w:val="003B1A5A"/>
    <w:rsid w:val="003B27E2"/>
    <w:rsid w:val="003B2E8C"/>
    <w:rsid w:val="003B40A8"/>
    <w:rsid w:val="003B544B"/>
    <w:rsid w:val="003B5D45"/>
    <w:rsid w:val="003B7D16"/>
    <w:rsid w:val="003B7E3A"/>
    <w:rsid w:val="003C35D1"/>
    <w:rsid w:val="003C41FE"/>
    <w:rsid w:val="003C51A8"/>
    <w:rsid w:val="003C615D"/>
    <w:rsid w:val="003D0FBF"/>
    <w:rsid w:val="003D17C0"/>
    <w:rsid w:val="003D1F2B"/>
    <w:rsid w:val="003D2641"/>
    <w:rsid w:val="003D3015"/>
    <w:rsid w:val="003D372D"/>
    <w:rsid w:val="003D392D"/>
    <w:rsid w:val="003D4921"/>
    <w:rsid w:val="003E1111"/>
    <w:rsid w:val="003E1ABC"/>
    <w:rsid w:val="003E20B1"/>
    <w:rsid w:val="003E35BB"/>
    <w:rsid w:val="003E5F24"/>
    <w:rsid w:val="003E6D35"/>
    <w:rsid w:val="003E7A27"/>
    <w:rsid w:val="003F26E3"/>
    <w:rsid w:val="003F6AB4"/>
    <w:rsid w:val="003F6C70"/>
    <w:rsid w:val="003F7649"/>
    <w:rsid w:val="003F7748"/>
    <w:rsid w:val="003F7C48"/>
    <w:rsid w:val="004001B2"/>
    <w:rsid w:val="00400ADB"/>
    <w:rsid w:val="00400FE3"/>
    <w:rsid w:val="00401800"/>
    <w:rsid w:val="00402498"/>
    <w:rsid w:val="0040587A"/>
    <w:rsid w:val="00407873"/>
    <w:rsid w:val="00410CE0"/>
    <w:rsid w:val="0041339E"/>
    <w:rsid w:val="004149FA"/>
    <w:rsid w:val="004155CF"/>
    <w:rsid w:val="004167D0"/>
    <w:rsid w:val="00416977"/>
    <w:rsid w:val="00417F7D"/>
    <w:rsid w:val="00424028"/>
    <w:rsid w:val="0042410B"/>
    <w:rsid w:val="00425555"/>
    <w:rsid w:val="00425AF4"/>
    <w:rsid w:val="00427264"/>
    <w:rsid w:val="00430787"/>
    <w:rsid w:val="004316A0"/>
    <w:rsid w:val="00435648"/>
    <w:rsid w:val="004368A3"/>
    <w:rsid w:val="004370D2"/>
    <w:rsid w:val="00437A1A"/>
    <w:rsid w:val="00441B7C"/>
    <w:rsid w:val="004449A7"/>
    <w:rsid w:val="0044509C"/>
    <w:rsid w:val="00445F28"/>
    <w:rsid w:val="00446074"/>
    <w:rsid w:val="0044633D"/>
    <w:rsid w:val="00450D17"/>
    <w:rsid w:val="00452426"/>
    <w:rsid w:val="004533DB"/>
    <w:rsid w:val="00454693"/>
    <w:rsid w:val="00454BF3"/>
    <w:rsid w:val="004555F6"/>
    <w:rsid w:val="00456C5D"/>
    <w:rsid w:val="00460C77"/>
    <w:rsid w:val="00460DE2"/>
    <w:rsid w:val="00465185"/>
    <w:rsid w:val="0046543C"/>
    <w:rsid w:val="004665B5"/>
    <w:rsid w:val="004669B6"/>
    <w:rsid w:val="00470E7F"/>
    <w:rsid w:val="004721C1"/>
    <w:rsid w:val="004727A6"/>
    <w:rsid w:val="00473242"/>
    <w:rsid w:val="00474340"/>
    <w:rsid w:val="00474F88"/>
    <w:rsid w:val="00475620"/>
    <w:rsid w:val="00475C63"/>
    <w:rsid w:val="004774C5"/>
    <w:rsid w:val="0048324D"/>
    <w:rsid w:val="00484DA5"/>
    <w:rsid w:val="0048514C"/>
    <w:rsid w:val="004857AC"/>
    <w:rsid w:val="00485805"/>
    <w:rsid w:val="00487086"/>
    <w:rsid w:val="00487476"/>
    <w:rsid w:val="00487D75"/>
    <w:rsid w:val="0049138D"/>
    <w:rsid w:val="00492323"/>
    <w:rsid w:val="00492536"/>
    <w:rsid w:val="00493226"/>
    <w:rsid w:val="004943F4"/>
    <w:rsid w:val="00495BEE"/>
    <w:rsid w:val="004961CD"/>
    <w:rsid w:val="00497840"/>
    <w:rsid w:val="00497BF8"/>
    <w:rsid w:val="004A07D4"/>
    <w:rsid w:val="004A2852"/>
    <w:rsid w:val="004A2FFC"/>
    <w:rsid w:val="004A33B2"/>
    <w:rsid w:val="004A476E"/>
    <w:rsid w:val="004A512D"/>
    <w:rsid w:val="004A75CC"/>
    <w:rsid w:val="004B1AAC"/>
    <w:rsid w:val="004B1C37"/>
    <w:rsid w:val="004B1CA3"/>
    <w:rsid w:val="004B27E6"/>
    <w:rsid w:val="004B445D"/>
    <w:rsid w:val="004B4D96"/>
    <w:rsid w:val="004B5E60"/>
    <w:rsid w:val="004B7A10"/>
    <w:rsid w:val="004B7A61"/>
    <w:rsid w:val="004C065B"/>
    <w:rsid w:val="004C08BE"/>
    <w:rsid w:val="004C1586"/>
    <w:rsid w:val="004C329C"/>
    <w:rsid w:val="004C41B3"/>
    <w:rsid w:val="004C4257"/>
    <w:rsid w:val="004C74C9"/>
    <w:rsid w:val="004C757E"/>
    <w:rsid w:val="004D237C"/>
    <w:rsid w:val="004D4284"/>
    <w:rsid w:val="004D5C41"/>
    <w:rsid w:val="004D64F4"/>
    <w:rsid w:val="004D78DC"/>
    <w:rsid w:val="004D7C86"/>
    <w:rsid w:val="004E4036"/>
    <w:rsid w:val="004E415B"/>
    <w:rsid w:val="004E4E95"/>
    <w:rsid w:val="004E56A0"/>
    <w:rsid w:val="004E5C22"/>
    <w:rsid w:val="004E6D4F"/>
    <w:rsid w:val="004F04D2"/>
    <w:rsid w:val="004F3DAC"/>
    <w:rsid w:val="004F445B"/>
    <w:rsid w:val="004F5023"/>
    <w:rsid w:val="004F62CE"/>
    <w:rsid w:val="004F7341"/>
    <w:rsid w:val="005001AD"/>
    <w:rsid w:val="00500DDC"/>
    <w:rsid w:val="0050177E"/>
    <w:rsid w:val="0050288E"/>
    <w:rsid w:val="00503E32"/>
    <w:rsid w:val="0050619A"/>
    <w:rsid w:val="00510D4D"/>
    <w:rsid w:val="005134C6"/>
    <w:rsid w:val="00514566"/>
    <w:rsid w:val="005157E2"/>
    <w:rsid w:val="0051744D"/>
    <w:rsid w:val="00517564"/>
    <w:rsid w:val="005200B0"/>
    <w:rsid w:val="00521FAC"/>
    <w:rsid w:val="005236BC"/>
    <w:rsid w:val="00523BD3"/>
    <w:rsid w:val="00524321"/>
    <w:rsid w:val="00525155"/>
    <w:rsid w:val="0052586C"/>
    <w:rsid w:val="00527CCE"/>
    <w:rsid w:val="005323F1"/>
    <w:rsid w:val="005326E0"/>
    <w:rsid w:val="00532C48"/>
    <w:rsid w:val="00534129"/>
    <w:rsid w:val="005345DB"/>
    <w:rsid w:val="005346B6"/>
    <w:rsid w:val="0053489A"/>
    <w:rsid w:val="00534995"/>
    <w:rsid w:val="0053556F"/>
    <w:rsid w:val="00535BE7"/>
    <w:rsid w:val="0054219C"/>
    <w:rsid w:val="005421F6"/>
    <w:rsid w:val="005429AF"/>
    <w:rsid w:val="00543598"/>
    <w:rsid w:val="00544305"/>
    <w:rsid w:val="00544779"/>
    <w:rsid w:val="00545D6D"/>
    <w:rsid w:val="0054603A"/>
    <w:rsid w:val="00546E08"/>
    <w:rsid w:val="005515B2"/>
    <w:rsid w:val="0055247E"/>
    <w:rsid w:val="0055292A"/>
    <w:rsid w:val="00552F5C"/>
    <w:rsid w:val="005611B7"/>
    <w:rsid w:val="0056155A"/>
    <w:rsid w:val="00562059"/>
    <w:rsid w:val="00562DE5"/>
    <w:rsid w:val="00565074"/>
    <w:rsid w:val="0056678C"/>
    <w:rsid w:val="00566EA0"/>
    <w:rsid w:val="005673A6"/>
    <w:rsid w:val="00567B8B"/>
    <w:rsid w:val="005711E4"/>
    <w:rsid w:val="00571635"/>
    <w:rsid w:val="00572856"/>
    <w:rsid w:val="00573355"/>
    <w:rsid w:val="00573999"/>
    <w:rsid w:val="00573B37"/>
    <w:rsid w:val="005751B6"/>
    <w:rsid w:val="00581F0A"/>
    <w:rsid w:val="005821ED"/>
    <w:rsid w:val="00582F1B"/>
    <w:rsid w:val="00583AF3"/>
    <w:rsid w:val="00584EB4"/>
    <w:rsid w:val="00585A49"/>
    <w:rsid w:val="0058660A"/>
    <w:rsid w:val="00590260"/>
    <w:rsid w:val="00591F4D"/>
    <w:rsid w:val="0059244F"/>
    <w:rsid w:val="00592A5D"/>
    <w:rsid w:val="00594990"/>
    <w:rsid w:val="0059588D"/>
    <w:rsid w:val="005964CF"/>
    <w:rsid w:val="005978BA"/>
    <w:rsid w:val="005979C2"/>
    <w:rsid w:val="005A0B34"/>
    <w:rsid w:val="005A1E0E"/>
    <w:rsid w:val="005A3C70"/>
    <w:rsid w:val="005A3CC2"/>
    <w:rsid w:val="005A62FF"/>
    <w:rsid w:val="005A7551"/>
    <w:rsid w:val="005B0FF4"/>
    <w:rsid w:val="005B1A8A"/>
    <w:rsid w:val="005B1BF2"/>
    <w:rsid w:val="005B2999"/>
    <w:rsid w:val="005B2C4E"/>
    <w:rsid w:val="005B2D77"/>
    <w:rsid w:val="005B3CBF"/>
    <w:rsid w:val="005B7536"/>
    <w:rsid w:val="005C06A5"/>
    <w:rsid w:val="005C1A5C"/>
    <w:rsid w:val="005C1C59"/>
    <w:rsid w:val="005C2ECF"/>
    <w:rsid w:val="005C42EB"/>
    <w:rsid w:val="005C4997"/>
    <w:rsid w:val="005C5B74"/>
    <w:rsid w:val="005C71A5"/>
    <w:rsid w:val="005D368D"/>
    <w:rsid w:val="005D6916"/>
    <w:rsid w:val="005D7961"/>
    <w:rsid w:val="005E12A2"/>
    <w:rsid w:val="005E20DE"/>
    <w:rsid w:val="005E2BF1"/>
    <w:rsid w:val="005E2E64"/>
    <w:rsid w:val="005E649F"/>
    <w:rsid w:val="005E667F"/>
    <w:rsid w:val="005E74AA"/>
    <w:rsid w:val="005E7774"/>
    <w:rsid w:val="005E79AE"/>
    <w:rsid w:val="005F008A"/>
    <w:rsid w:val="005F0118"/>
    <w:rsid w:val="005F02AC"/>
    <w:rsid w:val="005F05A2"/>
    <w:rsid w:val="005F1679"/>
    <w:rsid w:val="005F3CA9"/>
    <w:rsid w:val="006005BF"/>
    <w:rsid w:val="00600981"/>
    <w:rsid w:val="00600CB6"/>
    <w:rsid w:val="006015B5"/>
    <w:rsid w:val="006020A6"/>
    <w:rsid w:val="006023E9"/>
    <w:rsid w:val="00602FE4"/>
    <w:rsid w:val="00604EDA"/>
    <w:rsid w:val="00605BC9"/>
    <w:rsid w:val="006061BB"/>
    <w:rsid w:val="0060621D"/>
    <w:rsid w:val="0060729B"/>
    <w:rsid w:val="00607975"/>
    <w:rsid w:val="006107AF"/>
    <w:rsid w:val="0061130A"/>
    <w:rsid w:val="00613937"/>
    <w:rsid w:val="00613B4E"/>
    <w:rsid w:val="006146C5"/>
    <w:rsid w:val="006202E4"/>
    <w:rsid w:val="00621140"/>
    <w:rsid w:val="006213A2"/>
    <w:rsid w:val="006222FF"/>
    <w:rsid w:val="00622FC4"/>
    <w:rsid w:val="00623DED"/>
    <w:rsid w:val="006260DB"/>
    <w:rsid w:val="0062791F"/>
    <w:rsid w:val="00630EAC"/>
    <w:rsid w:val="00631CC1"/>
    <w:rsid w:val="0063287F"/>
    <w:rsid w:val="00635E2B"/>
    <w:rsid w:val="006360DF"/>
    <w:rsid w:val="006400F6"/>
    <w:rsid w:val="00640FF8"/>
    <w:rsid w:val="006410FA"/>
    <w:rsid w:val="00641212"/>
    <w:rsid w:val="00641FA1"/>
    <w:rsid w:val="00642594"/>
    <w:rsid w:val="0064443C"/>
    <w:rsid w:val="00644CC6"/>
    <w:rsid w:val="00645A67"/>
    <w:rsid w:val="00647CCB"/>
    <w:rsid w:val="00650E47"/>
    <w:rsid w:val="0065128A"/>
    <w:rsid w:val="006518AE"/>
    <w:rsid w:val="00651D07"/>
    <w:rsid w:val="00651F43"/>
    <w:rsid w:val="00655603"/>
    <w:rsid w:val="006567E4"/>
    <w:rsid w:val="00657D98"/>
    <w:rsid w:val="0066032C"/>
    <w:rsid w:val="00661510"/>
    <w:rsid w:val="006651F8"/>
    <w:rsid w:val="00667104"/>
    <w:rsid w:val="00667B53"/>
    <w:rsid w:val="00667C05"/>
    <w:rsid w:val="00673E27"/>
    <w:rsid w:val="0067553F"/>
    <w:rsid w:val="00680402"/>
    <w:rsid w:val="00682B56"/>
    <w:rsid w:val="006830BE"/>
    <w:rsid w:val="00684171"/>
    <w:rsid w:val="006844B8"/>
    <w:rsid w:val="00685375"/>
    <w:rsid w:val="00686DD8"/>
    <w:rsid w:val="006873FD"/>
    <w:rsid w:val="006911A2"/>
    <w:rsid w:val="006913BE"/>
    <w:rsid w:val="0069375A"/>
    <w:rsid w:val="0069398C"/>
    <w:rsid w:val="00695DC1"/>
    <w:rsid w:val="00696704"/>
    <w:rsid w:val="00697647"/>
    <w:rsid w:val="006A05A0"/>
    <w:rsid w:val="006A1C25"/>
    <w:rsid w:val="006A2038"/>
    <w:rsid w:val="006A261B"/>
    <w:rsid w:val="006A3E32"/>
    <w:rsid w:val="006A41D4"/>
    <w:rsid w:val="006A5DC4"/>
    <w:rsid w:val="006A5FCD"/>
    <w:rsid w:val="006A7215"/>
    <w:rsid w:val="006B3396"/>
    <w:rsid w:val="006B49A2"/>
    <w:rsid w:val="006B7DD5"/>
    <w:rsid w:val="006C05ED"/>
    <w:rsid w:val="006C463C"/>
    <w:rsid w:val="006C4847"/>
    <w:rsid w:val="006C4D9C"/>
    <w:rsid w:val="006C60B9"/>
    <w:rsid w:val="006C7C8E"/>
    <w:rsid w:val="006D1B88"/>
    <w:rsid w:val="006D273E"/>
    <w:rsid w:val="006D351B"/>
    <w:rsid w:val="006D433B"/>
    <w:rsid w:val="006D4893"/>
    <w:rsid w:val="006D48DD"/>
    <w:rsid w:val="006D5EFE"/>
    <w:rsid w:val="006D5F02"/>
    <w:rsid w:val="006D7CA5"/>
    <w:rsid w:val="006E2A08"/>
    <w:rsid w:val="006E2D3F"/>
    <w:rsid w:val="006E4EC6"/>
    <w:rsid w:val="006E4FF3"/>
    <w:rsid w:val="006E56AE"/>
    <w:rsid w:val="006E6F6F"/>
    <w:rsid w:val="006F1275"/>
    <w:rsid w:val="006F292A"/>
    <w:rsid w:val="006F2A86"/>
    <w:rsid w:val="006F5508"/>
    <w:rsid w:val="006F7053"/>
    <w:rsid w:val="00700A22"/>
    <w:rsid w:val="007020CF"/>
    <w:rsid w:val="00702E74"/>
    <w:rsid w:val="00704D4F"/>
    <w:rsid w:val="0070537C"/>
    <w:rsid w:val="00705799"/>
    <w:rsid w:val="0070643B"/>
    <w:rsid w:val="00706EAE"/>
    <w:rsid w:val="00707EA4"/>
    <w:rsid w:val="00711BF9"/>
    <w:rsid w:val="00717FFD"/>
    <w:rsid w:val="007209C5"/>
    <w:rsid w:val="00722BF3"/>
    <w:rsid w:val="00722F74"/>
    <w:rsid w:val="007232F9"/>
    <w:rsid w:val="00723871"/>
    <w:rsid w:val="00724EB2"/>
    <w:rsid w:val="0072517B"/>
    <w:rsid w:val="00725A31"/>
    <w:rsid w:val="00725B00"/>
    <w:rsid w:val="007260A0"/>
    <w:rsid w:val="007260C9"/>
    <w:rsid w:val="00730213"/>
    <w:rsid w:val="0073094C"/>
    <w:rsid w:val="00733191"/>
    <w:rsid w:val="00733F80"/>
    <w:rsid w:val="007341F9"/>
    <w:rsid w:val="00736B5D"/>
    <w:rsid w:val="00740A4A"/>
    <w:rsid w:val="00741383"/>
    <w:rsid w:val="0074143E"/>
    <w:rsid w:val="007417F5"/>
    <w:rsid w:val="00741DC8"/>
    <w:rsid w:val="00743EDE"/>
    <w:rsid w:val="00746947"/>
    <w:rsid w:val="00747ADF"/>
    <w:rsid w:val="00750BB5"/>
    <w:rsid w:val="00751338"/>
    <w:rsid w:val="00751527"/>
    <w:rsid w:val="00753420"/>
    <w:rsid w:val="007537D9"/>
    <w:rsid w:val="0075560D"/>
    <w:rsid w:val="00755758"/>
    <w:rsid w:val="00755A4B"/>
    <w:rsid w:val="007575BD"/>
    <w:rsid w:val="00757939"/>
    <w:rsid w:val="00757F37"/>
    <w:rsid w:val="00760574"/>
    <w:rsid w:val="00760BA7"/>
    <w:rsid w:val="00760CF3"/>
    <w:rsid w:val="00761A4D"/>
    <w:rsid w:val="00764B44"/>
    <w:rsid w:val="00765DA1"/>
    <w:rsid w:val="007727BD"/>
    <w:rsid w:val="0077282A"/>
    <w:rsid w:val="00773F03"/>
    <w:rsid w:val="0077489C"/>
    <w:rsid w:val="00775E39"/>
    <w:rsid w:val="00776577"/>
    <w:rsid w:val="00777154"/>
    <w:rsid w:val="00781B5C"/>
    <w:rsid w:val="00783216"/>
    <w:rsid w:val="00783B1D"/>
    <w:rsid w:val="007855BF"/>
    <w:rsid w:val="00785878"/>
    <w:rsid w:val="00785D4A"/>
    <w:rsid w:val="00786B66"/>
    <w:rsid w:val="00786D28"/>
    <w:rsid w:val="007910F1"/>
    <w:rsid w:val="00791C9E"/>
    <w:rsid w:val="007920E8"/>
    <w:rsid w:val="00793A18"/>
    <w:rsid w:val="00794A43"/>
    <w:rsid w:val="0079507C"/>
    <w:rsid w:val="00795449"/>
    <w:rsid w:val="0079704B"/>
    <w:rsid w:val="00797E26"/>
    <w:rsid w:val="007A055F"/>
    <w:rsid w:val="007A2096"/>
    <w:rsid w:val="007A2E09"/>
    <w:rsid w:val="007A2F31"/>
    <w:rsid w:val="007A40ED"/>
    <w:rsid w:val="007A6FB8"/>
    <w:rsid w:val="007B036F"/>
    <w:rsid w:val="007B0DC3"/>
    <w:rsid w:val="007B14EE"/>
    <w:rsid w:val="007B151D"/>
    <w:rsid w:val="007B17F7"/>
    <w:rsid w:val="007B1F0D"/>
    <w:rsid w:val="007B23C0"/>
    <w:rsid w:val="007B27E1"/>
    <w:rsid w:val="007B33AE"/>
    <w:rsid w:val="007B42CC"/>
    <w:rsid w:val="007B4610"/>
    <w:rsid w:val="007B4DFD"/>
    <w:rsid w:val="007B6116"/>
    <w:rsid w:val="007C3FA1"/>
    <w:rsid w:val="007C5E14"/>
    <w:rsid w:val="007C60ED"/>
    <w:rsid w:val="007C7417"/>
    <w:rsid w:val="007C7BD8"/>
    <w:rsid w:val="007D1405"/>
    <w:rsid w:val="007D577F"/>
    <w:rsid w:val="007D7E82"/>
    <w:rsid w:val="007E1BED"/>
    <w:rsid w:val="007E211D"/>
    <w:rsid w:val="007E2DF8"/>
    <w:rsid w:val="007E357B"/>
    <w:rsid w:val="007E3844"/>
    <w:rsid w:val="007F0987"/>
    <w:rsid w:val="007F0EDA"/>
    <w:rsid w:val="007F24B7"/>
    <w:rsid w:val="007F4513"/>
    <w:rsid w:val="007F4879"/>
    <w:rsid w:val="007F4940"/>
    <w:rsid w:val="007F4A91"/>
    <w:rsid w:val="007F4EC2"/>
    <w:rsid w:val="007F644B"/>
    <w:rsid w:val="00800CCB"/>
    <w:rsid w:val="00801552"/>
    <w:rsid w:val="00801BBD"/>
    <w:rsid w:val="008032D5"/>
    <w:rsid w:val="008065F3"/>
    <w:rsid w:val="00806CCA"/>
    <w:rsid w:val="00806D35"/>
    <w:rsid w:val="00806FA1"/>
    <w:rsid w:val="00810A26"/>
    <w:rsid w:val="00811BD8"/>
    <w:rsid w:val="00813813"/>
    <w:rsid w:val="008146E9"/>
    <w:rsid w:val="00816D2C"/>
    <w:rsid w:val="00816DB4"/>
    <w:rsid w:val="00820B22"/>
    <w:rsid w:val="00822861"/>
    <w:rsid w:val="00822E16"/>
    <w:rsid w:val="00823585"/>
    <w:rsid w:val="00826C9F"/>
    <w:rsid w:val="0083037A"/>
    <w:rsid w:val="00830953"/>
    <w:rsid w:val="00831520"/>
    <w:rsid w:val="00832BC4"/>
    <w:rsid w:val="008358DE"/>
    <w:rsid w:val="0083644E"/>
    <w:rsid w:val="008370CD"/>
    <w:rsid w:val="0084109E"/>
    <w:rsid w:val="00841107"/>
    <w:rsid w:val="00841B4E"/>
    <w:rsid w:val="00841F90"/>
    <w:rsid w:val="0084240D"/>
    <w:rsid w:val="0084341C"/>
    <w:rsid w:val="0084550E"/>
    <w:rsid w:val="0084653E"/>
    <w:rsid w:val="008472E5"/>
    <w:rsid w:val="008473AA"/>
    <w:rsid w:val="00847EF3"/>
    <w:rsid w:val="00850C25"/>
    <w:rsid w:val="00850F76"/>
    <w:rsid w:val="008538A0"/>
    <w:rsid w:val="008550EB"/>
    <w:rsid w:val="00856AE1"/>
    <w:rsid w:val="00857EF3"/>
    <w:rsid w:val="008600CE"/>
    <w:rsid w:val="00860DDB"/>
    <w:rsid w:val="0086282C"/>
    <w:rsid w:val="0086300A"/>
    <w:rsid w:val="0086329E"/>
    <w:rsid w:val="0086360B"/>
    <w:rsid w:val="00864C2D"/>
    <w:rsid w:val="00864DA6"/>
    <w:rsid w:val="008653F2"/>
    <w:rsid w:val="00866231"/>
    <w:rsid w:val="00871DE1"/>
    <w:rsid w:val="00872159"/>
    <w:rsid w:val="008746E2"/>
    <w:rsid w:val="008748F1"/>
    <w:rsid w:val="0087534B"/>
    <w:rsid w:val="00875856"/>
    <w:rsid w:val="008763AB"/>
    <w:rsid w:val="008765F1"/>
    <w:rsid w:val="00881212"/>
    <w:rsid w:val="008818C5"/>
    <w:rsid w:val="008829A0"/>
    <w:rsid w:val="00885FB4"/>
    <w:rsid w:val="00886D7D"/>
    <w:rsid w:val="0089044C"/>
    <w:rsid w:val="00893925"/>
    <w:rsid w:val="00894763"/>
    <w:rsid w:val="00895C2D"/>
    <w:rsid w:val="00896F13"/>
    <w:rsid w:val="008A12B9"/>
    <w:rsid w:val="008A1F8B"/>
    <w:rsid w:val="008A2EE4"/>
    <w:rsid w:val="008A413C"/>
    <w:rsid w:val="008A41B1"/>
    <w:rsid w:val="008A63F9"/>
    <w:rsid w:val="008A66B9"/>
    <w:rsid w:val="008B1131"/>
    <w:rsid w:val="008B3357"/>
    <w:rsid w:val="008B5D76"/>
    <w:rsid w:val="008B658D"/>
    <w:rsid w:val="008B705F"/>
    <w:rsid w:val="008B70BA"/>
    <w:rsid w:val="008B7348"/>
    <w:rsid w:val="008B7795"/>
    <w:rsid w:val="008B7C41"/>
    <w:rsid w:val="008C0AD8"/>
    <w:rsid w:val="008C0E0B"/>
    <w:rsid w:val="008C2C0F"/>
    <w:rsid w:val="008C3CFD"/>
    <w:rsid w:val="008C469A"/>
    <w:rsid w:val="008C4E6E"/>
    <w:rsid w:val="008C5DF8"/>
    <w:rsid w:val="008C5FFC"/>
    <w:rsid w:val="008D088E"/>
    <w:rsid w:val="008D15CA"/>
    <w:rsid w:val="008D1DDA"/>
    <w:rsid w:val="008D23A0"/>
    <w:rsid w:val="008D30DA"/>
    <w:rsid w:val="008D365B"/>
    <w:rsid w:val="008D5C7D"/>
    <w:rsid w:val="008E189E"/>
    <w:rsid w:val="008F0A38"/>
    <w:rsid w:val="008F1595"/>
    <w:rsid w:val="008F213E"/>
    <w:rsid w:val="008F2648"/>
    <w:rsid w:val="008F36D2"/>
    <w:rsid w:val="008F4215"/>
    <w:rsid w:val="008F5DED"/>
    <w:rsid w:val="008F6D61"/>
    <w:rsid w:val="008F70F5"/>
    <w:rsid w:val="00900CF3"/>
    <w:rsid w:val="009013D3"/>
    <w:rsid w:val="00901C4D"/>
    <w:rsid w:val="0090209F"/>
    <w:rsid w:val="00902424"/>
    <w:rsid w:val="00910B55"/>
    <w:rsid w:val="00912199"/>
    <w:rsid w:val="00913618"/>
    <w:rsid w:val="00914CB4"/>
    <w:rsid w:val="009171F5"/>
    <w:rsid w:val="009176BB"/>
    <w:rsid w:val="00917A9D"/>
    <w:rsid w:val="00920AFE"/>
    <w:rsid w:val="00920E7D"/>
    <w:rsid w:val="00921514"/>
    <w:rsid w:val="00924220"/>
    <w:rsid w:val="00927B0A"/>
    <w:rsid w:val="00931E4F"/>
    <w:rsid w:val="0093227D"/>
    <w:rsid w:val="0093755F"/>
    <w:rsid w:val="009418A0"/>
    <w:rsid w:val="0094288B"/>
    <w:rsid w:val="00943976"/>
    <w:rsid w:val="00943B5B"/>
    <w:rsid w:val="00943C9A"/>
    <w:rsid w:val="00943D1A"/>
    <w:rsid w:val="00943E26"/>
    <w:rsid w:val="009464C5"/>
    <w:rsid w:val="00950C17"/>
    <w:rsid w:val="00950EFD"/>
    <w:rsid w:val="00951A03"/>
    <w:rsid w:val="009521ED"/>
    <w:rsid w:val="009535AB"/>
    <w:rsid w:val="00954185"/>
    <w:rsid w:val="009562FA"/>
    <w:rsid w:val="00956C5D"/>
    <w:rsid w:val="00961A8F"/>
    <w:rsid w:val="0096260B"/>
    <w:rsid w:val="00962B76"/>
    <w:rsid w:val="00963A96"/>
    <w:rsid w:val="00963C67"/>
    <w:rsid w:val="009663B9"/>
    <w:rsid w:val="00967C7F"/>
    <w:rsid w:val="00967E26"/>
    <w:rsid w:val="00972666"/>
    <w:rsid w:val="0097364B"/>
    <w:rsid w:val="009736B1"/>
    <w:rsid w:val="00973913"/>
    <w:rsid w:val="00973BCC"/>
    <w:rsid w:val="00977D57"/>
    <w:rsid w:val="009801CF"/>
    <w:rsid w:val="00982522"/>
    <w:rsid w:val="0098362E"/>
    <w:rsid w:val="0098428C"/>
    <w:rsid w:val="0098600A"/>
    <w:rsid w:val="009916E8"/>
    <w:rsid w:val="00992359"/>
    <w:rsid w:val="00993E94"/>
    <w:rsid w:val="00995C96"/>
    <w:rsid w:val="00996471"/>
    <w:rsid w:val="00997176"/>
    <w:rsid w:val="009A0717"/>
    <w:rsid w:val="009A08E6"/>
    <w:rsid w:val="009A1D90"/>
    <w:rsid w:val="009A1E66"/>
    <w:rsid w:val="009A55C6"/>
    <w:rsid w:val="009A5A43"/>
    <w:rsid w:val="009A5DE9"/>
    <w:rsid w:val="009A7100"/>
    <w:rsid w:val="009A72C7"/>
    <w:rsid w:val="009B0429"/>
    <w:rsid w:val="009B0A6B"/>
    <w:rsid w:val="009B0AEB"/>
    <w:rsid w:val="009B1455"/>
    <w:rsid w:val="009B1D9E"/>
    <w:rsid w:val="009B21DA"/>
    <w:rsid w:val="009B40D1"/>
    <w:rsid w:val="009B4946"/>
    <w:rsid w:val="009B61C1"/>
    <w:rsid w:val="009B6827"/>
    <w:rsid w:val="009B690E"/>
    <w:rsid w:val="009C1DB5"/>
    <w:rsid w:val="009C5505"/>
    <w:rsid w:val="009C6DE8"/>
    <w:rsid w:val="009D005B"/>
    <w:rsid w:val="009D2146"/>
    <w:rsid w:val="009D3194"/>
    <w:rsid w:val="009D3560"/>
    <w:rsid w:val="009D385D"/>
    <w:rsid w:val="009D3E14"/>
    <w:rsid w:val="009D47F3"/>
    <w:rsid w:val="009D5B37"/>
    <w:rsid w:val="009D726C"/>
    <w:rsid w:val="009D7E2B"/>
    <w:rsid w:val="009E010A"/>
    <w:rsid w:val="009E0597"/>
    <w:rsid w:val="009E0787"/>
    <w:rsid w:val="009E0B06"/>
    <w:rsid w:val="009E2511"/>
    <w:rsid w:val="009E2735"/>
    <w:rsid w:val="009E720B"/>
    <w:rsid w:val="009F02E9"/>
    <w:rsid w:val="009F037B"/>
    <w:rsid w:val="009F12F5"/>
    <w:rsid w:val="009F13C7"/>
    <w:rsid w:val="009F21D3"/>
    <w:rsid w:val="009F27AF"/>
    <w:rsid w:val="009F2ED2"/>
    <w:rsid w:val="009F546A"/>
    <w:rsid w:val="009F552C"/>
    <w:rsid w:val="009F6DFA"/>
    <w:rsid w:val="009F7DFD"/>
    <w:rsid w:val="00A00A20"/>
    <w:rsid w:val="00A00BDA"/>
    <w:rsid w:val="00A00CEF"/>
    <w:rsid w:val="00A0131D"/>
    <w:rsid w:val="00A05221"/>
    <w:rsid w:val="00A074D1"/>
    <w:rsid w:val="00A1065D"/>
    <w:rsid w:val="00A13B02"/>
    <w:rsid w:val="00A13F04"/>
    <w:rsid w:val="00A1487C"/>
    <w:rsid w:val="00A14C59"/>
    <w:rsid w:val="00A14CC7"/>
    <w:rsid w:val="00A177BB"/>
    <w:rsid w:val="00A20753"/>
    <w:rsid w:val="00A210B4"/>
    <w:rsid w:val="00A22C18"/>
    <w:rsid w:val="00A23386"/>
    <w:rsid w:val="00A2472E"/>
    <w:rsid w:val="00A27041"/>
    <w:rsid w:val="00A27B6E"/>
    <w:rsid w:val="00A304A6"/>
    <w:rsid w:val="00A31AB5"/>
    <w:rsid w:val="00A31FE8"/>
    <w:rsid w:val="00A32B0D"/>
    <w:rsid w:val="00A36AD1"/>
    <w:rsid w:val="00A36B99"/>
    <w:rsid w:val="00A37D9C"/>
    <w:rsid w:val="00A42DED"/>
    <w:rsid w:val="00A42F65"/>
    <w:rsid w:val="00A45B63"/>
    <w:rsid w:val="00A46CF0"/>
    <w:rsid w:val="00A474D9"/>
    <w:rsid w:val="00A5034D"/>
    <w:rsid w:val="00A50623"/>
    <w:rsid w:val="00A5190A"/>
    <w:rsid w:val="00A519B9"/>
    <w:rsid w:val="00A51BB2"/>
    <w:rsid w:val="00A530EB"/>
    <w:rsid w:val="00A5313F"/>
    <w:rsid w:val="00A5457F"/>
    <w:rsid w:val="00A54B54"/>
    <w:rsid w:val="00A552C8"/>
    <w:rsid w:val="00A5561A"/>
    <w:rsid w:val="00A60BAB"/>
    <w:rsid w:val="00A60D32"/>
    <w:rsid w:val="00A6403E"/>
    <w:rsid w:val="00A64CD1"/>
    <w:rsid w:val="00A66659"/>
    <w:rsid w:val="00A669AD"/>
    <w:rsid w:val="00A67DB5"/>
    <w:rsid w:val="00A70F35"/>
    <w:rsid w:val="00A72A33"/>
    <w:rsid w:val="00A72DE5"/>
    <w:rsid w:val="00A73ECD"/>
    <w:rsid w:val="00A74023"/>
    <w:rsid w:val="00A74C6B"/>
    <w:rsid w:val="00A7673B"/>
    <w:rsid w:val="00A76D11"/>
    <w:rsid w:val="00A770B6"/>
    <w:rsid w:val="00A80120"/>
    <w:rsid w:val="00A81004"/>
    <w:rsid w:val="00A8144E"/>
    <w:rsid w:val="00A8545E"/>
    <w:rsid w:val="00A86200"/>
    <w:rsid w:val="00A86562"/>
    <w:rsid w:val="00A866C7"/>
    <w:rsid w:val="00A8759D"/>
    <w:rsid w:val="00A87FC5"/>
    <w:rsid w:val="00A931DA"/>
    <w:rsid w:val="00A93A91"/>
    <w:rsid w:val="00A94D3B"/>
    <w:rsid w:val="00A95C5E"/>
    <w:rsid w:val="00AA004A"/>
    <w:rsid w:val="00AA1994"/>
    <w:rsid w:val="00AA3253"/>
    <w:rsid w:val="00AA4571"/>
    <w:rsid w:val="00AA630D"/>
    <w:rsid w:val="00AA666A"/>
    <w:rsid w:val="00AB53D1"/>
    <w:rsid w:val="00AB65F8"/>
    <w:rsid w:val="00AB783E"/>
    <w:rsid w:val="00AB7F43"/>
    <w:rsid w:val="00AC1093"/>
    <w:rsid w:val="00AC2A5D"/>
    <w:rsid w:val="00AC2C31"/>
    <w:rsid w:val="00AC4F04"/>
    <w:rsid w:val="00AC5E16"/>
    <w:rsid w:val="00AC5F49"/>
    <w:rsid w:val="00AC7D6F"/>
    <w:rsid w:val="00AD37D0"/>
    <w:rsid w:val="00AE17DB"/>
    <w:rsid w:val="00AE1890"/>
    <w:rsid w:val="00AE36B5"/>
    <w:rsid w:val="00AE4AFA"/>
    <w:rsid w:val="00AE759B"/>
    <w:rsid w:val="00AF052A"/>
    <w:rsid w:val="00AF0B78"/>
    <w:rsid w:val="00AF1AF0"/>
    <w:rsid w:val="00AF2503"/>
    <w:rsid w:val="00AF5603"/>
    <w:rsid w:val="00AF5FB5"/>
    <w:rsid w:val="00AF79C3"/>
    <w:rsid w:val="00AF7D8A"/>
    <w:rsid w:val="00B002D6"/>
    <w:rsid w:val="00B01EEB"/>
    <w:rsid w:val="00B03198"/>
    <w:rsid w:val="00B034A7"/>
    <w:rsid w:val="00B04BA7"/>
    <w:rsid w:val="00B04DFD"/>
    <w:rsid w:val="00B05E3B"/>
    <w:rsid w:val="00B06485"/>
    <w:rsid w:val="00B066E1"/>
    <w:rsid w:val="00B1119D"/>
    <w:rsid w:val="00B132D1"/>
    <w:rsid w:val="00B2038B"/>
    <w:rsid w:val="00B21A0A"/>
    <w:rsid w:val="00B222F1"/>
    <w:rsid w:val="00B23168"/>
    <w:rsid w:val="00B24BE5"/>
    <w:rsid w:val="00B2537B"/>
    <w:rsid w:val="00B2662D"/>
    <w:rsid w:val="00B30070"/>
    <w:rsid w:val="00B30BFA"/>
    <w:rsid w:val="00B31187"/>
    <w:rsid w:val="00B32F43"/>
    <w:rsid w:val="00B33755"/>
    <w:rsid w:val="00B33B99"/>
    <w:rsid w:val="00B35ADA"/>
    <w:rsid w:val="00B3748D"/>
    <w:rsid w:val="00B40645"/>
    <w:rsid w:val="00B40DF3"/>
    <w:rsid w:val="00B40FB2"/>
    <w:rsid w:val="00B4105C"/>
    <w:rsid w:val="00B41883"/>
    <w:rsid w:val="00B43F48"/>
    <w:rsid w:val="00B44231"/>
    <w:rsid w:val="00B461AD"/>
    <w:rsid w:val="00B465E4"/>
    <w:rsid w:val="00B46D2A"/>
    <w:rsid w:val="00B52476"/>
    <w:rsid w:val="00B534A3"/>
    <w:rsid w:val="00B55834"/>
    <w:rsid w:val="00B55EEC"/>
    <w:rsid w:val="00B55F77"/>
    <w:rsid w:val="00B60DB8"/>
    <w:rsid w:val="00B61637"/>
    <w:rsid w:val="00B6278D"/>
    <w:rsid w:val="00B62E87"/>
    <w:rsid w:val="00B630C5"/>
    <w:rsid w:val="00B64453"/>
    <w:rsid w:val="00B645A3"/>
    <w:rsid w:val="00B64EEB"/>
    <w:rsid w:val="00B65225"/>
    <w:rsid w:val="00B65677"/>
    <w:rsid w:val="00B66018"/>
    <w:rsid w:val="00B66FF3"/>
    <w:rsid w:val="00B71133"/>
    <w:rsid w:val="00B7390B"/>
    <w:rsid w:val="00B73FDC"/>
    <w:rsid w:val="00B750F8"/>
    <w:rsid w:val="00B76D44"/>
    <w:rsid w:val="00B76DA7"/>
    <w:rsid w:val="00B8126D"/>
    <w:rsid w:val="00B82769"/>
    <w:rsid w:val="00B82D2E"/>
    <w:rsid w:val="00B836FD"/>
    <w:rsid w:val="00B83AB1"/>
    <w:rsid w:val="00B8418F"/>
    <w:rsid w:val="00B85D72"/>
    <w:rsid w:val="00B86F97"/>
    <w:rsid w:val="00B87B27"/>
    <w:rsid w:val="00B9369D"/>
    <w:rsid w:val="00B94CB1"/>
    <w:rsid w:val="00B94D06"/>
    <w:rsid w:val="00B9506F"/>
    <w:rsid w:val="00B956EA"/>
    <w:rsid w:val="00B96FA8"/>
    <w:rsid w:val="00B97028"/>
    <w:rsid w:val="00B97178"/>
    <w:rsid w:val="00B973C7"/>
    <w:rsid w:val="00BA06FE"/>
    <w:rsid w:val="00BA0B76"/>
    <w:rsid w:val="00BA116E"/>
    <w:rsid w:val="00BA26E8"/>
    <w:rsid w:val="00BA28CD"/>
    <w:rsid w:val="00BA2F4F"/>
    <w:rsid w:val="00BA353E"/>
    <w:rsid w:val="00BA4019"/>
    <w:rsid w:val="00BA46E6"/>
    <w:rsid w:val="00BA6291"/>
    <w:rsid w:val="00BB0324"/>
    <w:rsid w:val="00BB146D"/>
    <w:rsid w:val="00BB279C"/>
    <w:rsid w:val="00BB5E19"/>
    <w:rsid w:val="00BB6075"/>
    <w:rsid w:val="00BB6A87"/>
    <w:rsid w:val="00BC2B11"/>
    <w:rsid w:val="00BC2C96"/>
    <w:rsid w:val="00BC3E2C"/>
    <w:rsid w:val="00BC5371"/>
    <w:rsid w:val="00BC678E"/>
    <w:rsid w:val="00BD0D2E"/>
    <w:rsid w:val="00BD1576"/>
    <w:rsid w:val="00BD1626"/>
    <w:rsid w:val="00BD19BA"/>
    <w:rsid w:val="00BD6260"/>
    <w:rsid w:val="00BE0126"/>
    <w:rsid w:val="00BE395E"/>
    <w:rsid w:val="00BE7542"/>
    <w:rsid w:val="00BE76A1"/>
    <w:rsid w:val="00BE77E2"/>
    <w:rsid w:val="00BF0D3D"/>
    <w:rsid w:val="00BF1178"/>
    <w:rsid w:val="00BF17A1"/>
    <w:rsid w:val="00BF19A0"/>
    <w:rsid w:val="00BF1A99"/>
    <w:rsid w:val="00BF40C2"/>
    <w:rsid w:val="00BF54C3"/>
    <w:rsid w:val="00BF5C04"/>
    <w:rsid w:val="00BF7AB5"/>
    <w:rsid w:val="00C00D02"/>
    <w:rsid w:val="00C02F17"/>
    <w:rsid w:val="00C03B2F"/>
    <w:rsid w:val="00C05534"/>
    <w:rsid w:val="00C06C93"/>
    <w:rsid w:val="00C07511"/>
    <w:rsid w:val="00C10A1F"/>
    <w:rsid w:val="00C12FBA"/>
    <w:rsid w:val="00C205A8"/>
    <w:rsid w:val="00C23CED"/>
    <w:rsid w:val="00C26B14"/>
    <w:rsid w:val="00C27BB0"/>
    <w:rsid w:val="00C31969"/>
    <w:rsid w:val="00C31C70"/>
    <w:rsid w:val="00C32697"/>
    <w:rsid w:val="00C34BCE"/>
    <w:rsid w:val="00C360BB"/>
    <w:rsid w:val="00C362F6"/>
    <w:rsid w:val="00C37D20"/>
    <w:rsid w:val="00C4016D"/>
    <w:rsid w:val="00C44597"/>
    <w:rsid w:val="00C45648"/>
    <w:rsid w:val="00C47ECF"/>
    <w:rsid w:val="00C50259"/>
    <w:rsid w:val="00C50F37"/>
    <w:rsid w:val="00C51C76"/>
    <w:rsid w:val="00C535EA"/>
    <w:rsid w:val="00C57C9F"/>
    <w:rsid w:val="00C6055E"/>
    <w:rsid w:val="00C625FD"/>
    <w:rsid w:val="00C636D0"/>
    <w:rsid w:val="00C64058"/>
    <w:rsid w:val="00C64D0F"/>
    <w:rsid w:val="00C65881"/>
    <w:rsid w:val="00C65F0E"/>
    <w:rsid w:val="00C66862"/>
    <w:rsid w:val="00C67E13"/>
    <w:rsid w:val="00C71C2D"/>
    <w:rsid w:val="00C71FB6"/>
    <w:rsid w:val="00C736D9"/>
    <w:rsid w:val="00C7389A"/>
    <w:rsid w:val="00C73C7F"/>
    <w:rsid w:val="00C7562E"/>
    <w:rsid w:val="00C7641B"/>
    <w:rsid w:val="00C76539"/>
    <w:rsid w:val="00C76C2D"/>
    <w:rsid w:val="00C80463"/>
    <w:rsid w:val="00C811E0"/>
    <w:rsid w:val="00C8310E"/>
    <w:rsid w:val="00C8445F"/>
    <w:rsid w:val="00C8491B"/>
    <w:rsid w:val="00C864CC"/>
    <w:rsid w:val="00C87C41"/>
    <w:rsid w:val="00C91278"/>
    <w:rsid w:val="00C93C34"/>
    <w:rsid w:val="00C95333"/>
    <w:rsid w:val="00C9550B"/>
    <w:rsid w:val="00C96287"/>
    <w:rsid w:val="00C972BE"/>
    <w:rsid w:val="00CA0379"/>
    <w:rsid w:val="00CA204F"/>
    <w:rsid w:val="00CA207A"/>
    <w:rsid w:val="00CA380F"/>
    <w:rsid w:val="00CA42A3"/>
    <w:rsid w:val="00CA4A48"/>
    <w:rsid w:val="00CA5F9E"/>
    <w:rsid w:val="00CA61E4"/>
    <w:rsid w:val="00CA7510"/>
    <w:rsid w:val="00CA7DC7"/>
    <w:rsid w:val="00CB0A45"/>
    <w:rsid w:val="00CB1126"/>
    <w:rsid w:val="00CB2840"/>
    <w:rsid w:val="00CB330B"/>
    <w:rsid w:val="00CB3EA7"/>
    <w:rsid w:val="00CB6177"/>
    <w:rsid w:val="00CB7F5C"/>
    <w:rsid w:val="00CC035F"/>
    <w:rsid w:val="00CC0814"/>
    <w:rsid w:val="00CC0A73"/>
    <w:rsid w:val="00CC0AC1"/>
    <w:rsid w:val="00CC25D7"/>
    <w:rsid w:val="00CC4742"/>
    <w:rsid w:val="00CC4ABC"/>
    <w:rsid w:val="00CC581B"/>
    <w:rsid w:val="00CC6797"/>
    <w:rsid w:val="00CC7085"/>
    <w:rsid w:val="00CC7FA1"/>
    <w:rsid w:val="00CD11E5"/>
    <w:rsid w:val="00CD23D6"/>
    <w:rsid w:val="00CD281B"/>
    <w:rsid w:val="00CD5A31"/>
    <w:rsid w:val="00CD626A"/>
    <w:rsid w:val="00CD7ABD"/>
    <w:rsid w:val="00CE050B"/>
    <w:rsid w:val="00CE2E84"/>
    <w:rsid w:val="00CE2F1A"/>
    <w:rsid w:val="00CE5AB9"/>
    <w:rsid w:val="00CE6BE3"/>
    <w:rsid w:val="00CF014B"/>
    <w:rsid w:val="00CF1527"/>
    <w:rsid w:val="00CF2DC4"/>
    <w:rsid w:val="00CF43B5"/>
    <w:rsid w:val="00CF4CE0"/>
    <w:rsid w:val="00CF556D"/>
    <w:rsid w:val="00CF63B4"/>
    <w:rsid w:val="00CF680E"/>
    <w:rsid w:val="00D0012D"/>
    <w:rsid w:val="00D001A2"/>
    <w:rsid w:val="00D01FFA"/>
    <w:rsid w:val="00D02A56"/>
    <w:rsid w:val="00D06405"/>
    <w:rsid w:val="00D069C7"/>
    <w:rsid w:val="00D070DA"/>
    <w:rsid w:val="00D076C0"/>
    <w:rsid w:val="00D1047E"/>
    <w:rsid w:val="00D10A8C"/>
    <w:rsid w:val="00D10F31"/>
    <w:rsid w:val="00D14550"/>
    <w:rsid w:val="00D16087"/>
    <w:rsid w:val="00D17362"/>
    <w:rsid w:val="00D17621"/>
    <w:rsid w:val="00D17983"/>
    <w:rsid w:val="00D207A2"/>
    <w:rsid w:val="00D217CC"/>
    <w:rsid w:val="00D21DDA"/>
    <w:rsid w:val="00D2220C"/>
    <w:rsid w:val="00D2686C"/>
    <w:rsid w:val="00D26CB2"/>
    <w:rsid w:val="00D27421"/>
    <w:rsid w:val="00D27A5D"/>
    <w:rsid w:val="00D30DE8"/>
    <w:rsid w:val="00D3141C"/>
    <w:rsid w:val="00D325D2"/>
    <w:rsid w:val="00D345EF"/>
    <w:rsid w:val="00D3524D"/>
    <w:rsid w:val="00D401D9"/>
    <w:rsid w:val="00D4122B"/>
    <w:rsid w:val="00D43ECF"/>
    <w:rsid w:val="00D450BE"/>
    <w:rsid w:val="00D45749"/>
    <w:rsid w:val="00D45CD9"/>
    <w:rsid w:val="00D4611D"/>
    <w:rsid w:val="00D470FA"/>
    <w:rsid w:val="00D5012D"/>
    <w:rsid w:val="00D50482"/>
    <w:rsid w:val="00D50CA7"/>
    <w:rsid w:val="00D51EA9"/>
    <w:rsid w:val="00D52287"/>
    <w:rsid w:val="00D53F6B"/>
    <w:rsid w:val="00D54B83"/>
    <w:rsid w:val="00D55B52"/>
    <w:rsid w:val="00D561A5"/>
    <w:rsid w:val="00D56C60"/>
    <w:rsid w:val="00D56CD9"/>
    <w:rsid w:val="00D600A8"/>
    <w:rsid w:val="00D6056F"/>
    <w:rsid w:val="00D62492"/>
    <w:rsid w:val="00D640E8"/>
    <w:rsid w:val="00D65842"/>
    <w:rsid w:val="00D65880"/>
    <w:rsid w:val="00D71A1D"/>
    <w:rsid w:val="00D71BE0"/>
    <w:rsid w:val="00D72377"/>
    <w:rsid w:val="00D72C74"/>
    <w:rsid w:val="00D72EFA"/>
    <w:rsid w:val="00D74E0D"/>
    <w:rsid w:val="00D75A74"/>
    <w:rsid w:val="00D766D2"/>
    <w:rsid w:val="00D81A94"/>
    <w:rsid w:val="00D82C83"/>
    <w:rsid w:val="00D8565F"/>
    <w:rsid w:val="00D8578D"/>
    <w:rsid w:val="00D873F8"/>
    <w:rsid w:val="00D90376"/>
    <w:rsid w:val="00D917F3"/>
    <w:rsid w:val="00D9194C"/>
    <w:rsid w:val="00D91C1E"/>
    <w:rsid w:val="00D9464E"/>
    <w:rsid w:val="00D97409"/>
    <w:rsid w:val="00DA00D9"/>
    <w:rsid w:val="00DA10D6"/>
    <w:rsid w:val="00DA13AA"/>
    <w:rsid w:val="00DA196E"/>
    <w:rsid w:val="00DA22B5"/>
    <w:rsid w:val="00DA41CE"/>
    <w:rsid w:val="00DA4D86"/>
    <w:rsid w:val="00DA4F3F"/>
    <w:rsid w:val="00DA73B9"/>
    <w:rsid w:val="00DA74C0"/>
    <w:rsid w:val="00DA76DD"/>
    <w:rsid w:val="00DB12C4"/>
    <w:rsid w:val="00DB1D03"/>
    <w:rsid w:val="00DB32B1"/>
    <w:rsid w:val="00DB6037"/>
    <w:rsid w:val="00DB6BC5"/>
    <w:rsid w:val="00DB736D"/>
    <w:rsid w:val="00DB7C4C"/>
    <w:rsid w:val="00DC129E"/>
    <w:rsid w:val="00DC2182"/>
    <w:rsid w:val="00DC23E1"/>
    <w:rsid w:val="00DC3135"/>
    <w:rsid w:val="00DC3488"/>
    <w:rsid w:val="00DC3C3D"/>
    <w:rsid w:val="00DC449E"/>
    <w:rsid w:val="00DC7319"/>
    <w:rsid w:val="00DD150C"/>
    <w:rsid w:val="00DD204A"/>
    <w:rsid w:val="00DD2400"/>
    <w:rsid w:val="00DD3935"/>
    <w:rsid w:val="00DD41E6"/>
    <w:rsid w:val="00DD541B"/>
    <w:rsid w:val="00DD700D"/>
    <w:rsid w:val="00DE176D"/>
    <w:rsid w:val="00DE1885"/>
    <w:rsid w:val="00DE5230"/>
    <w:rsid w:val="00DE5B16"/>
    <w:rsid w:val="00DE62B3"/>
    <w:rsid w:val="00DE77E2"/>
    <w:rsid w:val="00DE7917"/>
    <w:rsid w:val="00DF00A9"/>
    <w:rsid w:val="00DF0287"/>
    <w:rsid w:val="00DF0C14"/>
    <w:rsid w:val="00DF1B30"/>
    <w:rsid w:val="00DF41B1"/>
    <w:rsid w:val="00DF5650"/>
    <w:rsid w:val="00DF5A8D"/>
    <w:rsid w:val="00DF7794"/>
    <w:rsid w:val="00DF7F1E"/>
    <w:rsid w:val="00E023E5"/>
    <w:rsid w:val="00E04A02"/>
    <w:rsid w:val="00E05C0C"/>
    <w:rsid w:val="00E061E2"/>
    <w:rsid w:val="00E071B7"/>
    <w:rsid w:val="00E1070B"/>
    <w:rsid w:val="00E15787"/>
    <w:rsid w:val="00E17A27"/>
    <w:rsid w:val="00E2165A"/>
    <w:rsid w:val="00E2375E"/>
    <w:rsid w:val="00E23C16"/>
    <w:rsid w:val="00E24935"/>
    <w:rsid w:val="00E24D73"/>
    <w:rsid w:val="00E25E19"/>
    <w:rsid w:val="00E264D3"/>
    <w:rsid w:val="00E26674"/>
    <w:rsid w:val="00E26950"/>
    <w:rsid w:val="00E270C5"/>
    <w:rsid w:val="00E27C39"/>
    <w:rsid w:val="00E32EFA"/>
    <w:rsid w:val="00E33E9F"/>
    <w:rsid w:val="00E34100"/>
    <w:rsid w:val="00E346BD"/>
    <w:rsid w:val="00E40BE8"/>
    <w:rsid w:val="00E4145A"/>
    <w:rsid w:val="00E43C14"/>
    <w:rsid w:val="00E44140"/>
    <w:rsid w:val="00E45205"/>
    <w:rsid w:val="00E46322"/>
    <w:rsid w:val="00E5130D"/>
    <w:rsid w:val="00E534CF"/>
    <w:rsid w:val="00E5435D"/>
    <w:rsid w:val="00E5444E"/>
    <w:rsid w:val="00E54568"/>
    <w:rsid w:val="00E55145"/>
    <w:rsid w:val="00E55F76"/>
    <w:rsid w:val="00E578A6"/>
    <w:rsid w:val="00E62D0A"/>
    <w:rsid w:val="00E64215"/>
    <w:rsid w:val="00E6454A"/>
    <w:rsid w:val="00E65E4A"/>
    <w:rsid w:val="00E66F16"/>
    <w:rsid w:val="00E72B1B"/>
    <w:rsid w:val="00E73BDE"/>
    <w:rsid w:val="00E7525A"/>
    <w:rsid w:val="00E75789"/>
    <w:rsid w:val="00E76746"/>
    <w:rsid w:val="00E778B2"/>
    <w:rsid w:val="00E80253"/>
    <w:rsid w:val="00E8173E"/>
    <w:rsid w:val="00E81F3E"/>
    <w:rsid w:val="00E82010"/>
    <w:rsid w:val="00E82765"/>
    <w:rsid w:val="00E83CD2"/>
    <w:rsid w:val="00E84D0F"/>
    <w:rsid w:val="00E85BCE"/>
    <w:rsid w:val="00E87C18"/>
    <w:rsid w:val="00E87FB3"/>
    <w:rsid w:val="00E90E43"/>
    <w:rsid w:val="00E91D15"/>
    <w:rsid w:val="00E91E7A"/>
    <w:rsid w:val="00E91F8C"/>
    <w:rsid w:val="00E951BA"/>
    <w:rsid w:val="00E95672"/>
    <w:rsid w:val="00E965EA"/>
    <w:rsid w:val="00E96821"/>
    <w:rsid w:val="00E97A1E"/>
    <w:rsid w:val="00EA1408"/>
    <w:rsid w:val="00EA1409"/>
    <w:rsid w:val="00EA2569"/>
    <w:rsid w:val="00EA28FF"/>
    <w:rsid w:val="00EA2C76"/>
    <w:rsid w:val="00EA5E75"/>
    <w:rsid w:val="00EA6F71"/>
    <w:rsid w:val="00EA77CA"/>
    <w:rsid w:val="00EB2683"/>
    <w:rsid w:val="00EB355D"/>
    <w:rsid w:val="00EB4F1B"/>
    <w:rsid w:val="00EB63C9"/>
    <w:rsid w:val="00EB7278"/>
    <w:rsid w:val="00EB7C7E"/>
    <w:rsid w:val="00EC155C"/>
    <w:rsid w:val="00EC20FA"/>
    <w:rsid w:val="00EC2A2E"/>
    <w:rsid w:val="00EC38C5"/>
    <w:rsid w:val="00EC412A"/>
    <w:rsid w:val="00EC4748"/>
    <w:rsid w:val="00EC4906"/>
    <w:rsid w:val="00EC63D7"/>
    <w:rsid w:val="00EC6537"/>
    <w:rsid w:val="00ED0532"/>
    <w:rsid w:val="00ED1F9D"/>
    <w:rsid w:val="00ED23B8"/>
    <w:rsid w:val="00ED270C"/>
    <w:rsid w:val="00ED28D1"/>
    <w:rsid w:val="00ED5B6B"/>
    <w:rsid w:val="00ED634F"/>
    <w:rsid w:val="00ED67E1"/>
    <w:rsid w:val="00EE0324"/>
    <w:rsid w:val="00EE0AC9"/>
    <w:rsid w:val="00EE10BB"/>
    <w:rsid w:val="00EE6A7E"/>
    <w:rsid w:val="00EE6FA5"/>
    <w:rsid w:val="00EE73F9"/>
    <w:rsid w:val="00EF02A7"/>
    <w:rsid w:val="00EF24F9"/>
    <w:rsid w:val="00EF5627"/>
    <w:rsid w:val="00EF7702"/>
    <w:rsid w:val="00F02861"/>
    <w:rsid w:val="00F03D8F"/>
    <w:rsid w:val="00F0430D"/>
    <w:rsid w:val="00F0687C"/>
    <w:rsid w:val="00F06D50"/>
    <w:rsid w:val="00F0715D"/>
    <w:rsid w:val="00F0755D"/>
    <w:rsid w:val="00F103E8"/>
    <w:rsid w:val="00F10DF5"/>
    <w:rsid w:val="00F125BF"/>
    <w:rsid w:val="00F13B6B"/>
    <w:rsid w:val="00F14B93"/>
    <w:rsid w:val="00F16783"/>
    <w:rsid w:val="00F17B84"/>
    <w:rsid w:val="00F17BE6"/>
    <w:rsid w:val="00F235B9"/>
    <w:rsid w:val="00F23AF1"/>
    <w:rsid w:val="00F26572"/>
    <w:rsid w:val="00F27A59"/>
    <w:rsid w:val="00F314EE"/>
    <w:rsid w:val="00F31FD7"/>
    <w:rsid w:val="00F33736"/>
    <w:rsid w:val="00F3430E"/>
    <w:rsid w:val="00F3474D"/>
    <w:rsid w:val="00F3594A"/>
    <w:rsid w:val="00F37DD1"/>
    <w:rsid w:val="00F40002"/>
    <w:rsid w:val="00F404CD"/>
    <w:rsid w:val="00F406B1"/>
    <w:rsid w:val="00F40B35"/>
    <w:rsid w:val="00F40D05"/>
    <w:rsid w:val="00F41EDE"/>
    <w:rsid w:val="00F44EC9"/>
    <w:rsid w:val="00F4512A"/>
    <w:rsid w:val="00F46948"/>
    <w:rsid w:val="00F4758E"/>
    <w:rsid w:val="00F50DED"/>
    <w:rsid w:val="00F513FB"/>
    <w:rsid w:val="00F515F0"/>
    <w:rsid w:val="00F51D81"/>
    <w:rsid w:val="00F531CF"/>
    <w:rsid w:val="00F53384"/>
    <w:rsid w:val="00F55A3A"/>
    <w:rsid w:val="00F562DD"/>
    <w:rsid w:val="00F566C1"/>
    <w:rsid w:val="00F608D0"/>
    <w:rsid w:val="00F63FDE"/>
    <w:rsid w:val="00F64620"/>
    <w:rsid w:val="00F647B4"/>
    <w:rsid w:val="00F64F09"/>
    <w:rsid w:val="00F65F48"/>
    <w:rsid w:val="00F67801"/>
    <w:rsid w:val="00F679F5"/>
    <w:rsid w:val="00F706F2"/>
    <w:rsid w:val="00F70CBE"/>
    <w:rsid w:val="00F729B6"/>
    <w:rsid w:val="00F72D02"/>
    <w:rsid w:val="00F75AC4"/>
    <w:rsid w:val="00F76F23"/>
    <w:rsid w:val="00F770F0"/>
    <w:rsid w:val="00F810D9"/>
    <w:rsid w:val="00F81503"/>
    <w:rsid w:val="00F85351"/>
    <w:rsid w:val="00F86BB9"/>
    <w:rsid w:val="00F86C5B"/>
    <w:rsid w:val="00F9083A"/>
    <w:rsid w:val="00F91B94"/>
    <w:rsid w:val="00F92978"/>
    <w:rsid w:val="00F93334"/>
    <w:rsid w:val="00F964D5"/>
    <w:rsid w:val="00F9766E"/>
    <w:rsid w:val="00FA1340"/>
    <w:rsid w:val="00FA3606"/>
    <w:rsid w:val="00FA3709"/>
    <w:rsid w:val="00FA3A12"/>
    <w:rsid w:val="00FA436E"/>
    <w:rsid w:val="00FA70FF"/>
    <w:rsid w:val="00FA7BD5"/>
    <w:rsid w:val="00FB1BBE"/>
    <w:rsid w:val="00FB3A49"/>
    <w:rsid w:val="00FB4859"/>
    <w:rsid w:val="00FC009D"/>
    <w:rsid w:val="00FC0572"/>
    <w:rsid w:val="00FC189C"/>
    <w:rsid w:val="00FC1D53"/>
    <w:rsid w:val="00FC500F"/>
    <w:rsid w:val="00FD0DC8"/>
    <w:rsid w:val="00FD10C1"/>
    <w:rsid w:val="00FD23AB"/>
    <w:rsid w:val="00FD2726"/>
    <w:rsid w:val="00FD34C2"/>
    <w:rsid w:val="00FD3AE3"/>
    <w:rsid w:val="00FD743D"/>
    <w:rsid w:val="00FD7905"/>
    <w:rsid w:val="00FE5FE9"/>
    <w:rsid w:val="00FE7200"/>
    <w:rsid w:val="00FF02A4"/>
    <w:rsid w:val="00FF06A1"/>
    <w:rsid w:val="00FF16FF"/>
    <w:rsid w:val="00FF2D8F"/>
    <w:rsid w:val="00FF31AE"/>
    <w:rsid w:val="00FF3598"/>
    <w:rsid w:val="00FF3EB8"/>
    <w:rsid w:val="00FF42EA"/>
    <w:rsid w:val="00FF4696"/>
    <w:rsid w:val="00FF4CA8"/>
    <w:rsid w:val="00FF4D37"/>
    <w:rsid w:val="00FF6EC4"/>
    <w:rsid w:val="00FF7310"/>
    <w:rsid w:val="00FF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36F3199-9C6A-4DFA-950E-6C2CAF32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Sub-section,H2,h2,h21,Heading Two,R2,l2,UNDERRUBRIK 1-2,Head 2,List level 2,Sub-Heading,A,1st level heading,level 2 no toc,2nd level,Titre2,h:2,h:2app,2,level 2,Head2A,PA Major Section,Major Section,Head2,Header 2,Level 2 Head,T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696704"/>
    <w:rPr>
      <w:b/>
      <w:sz w:val="28"/>
      <w:lang w:val="en-GB"/>
    </w:rPr>
  </w:style>
  <w:style w:type="character" w:customStyle="1" w:styleId="Heading2Char">
    <w:name w:val="Heading 2 Char"/>
    <w:aliases w:val="ECC Heading 2 Char,Sub-section Char,H2 Char,h2 Char,h21 Char,Heading Two Char,R2 Char,l2 Char,UNDERRUBRIK 1-2 Char,Head 2 Char,List level 2 Char,Sub-Heading Char,A Char,1st level heading Char,level 2 no toc Char,2nd level Char,Titre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qFormat/>
    <w:rsid w:val="00696704"/>
    <w:pPr>
      <w:spacing w:after="480"/>
    </w:pPr>
  </w:style>
  <w:style w:type="paragraph" w:customStyle="1" w:styleId="FigureNo">
    <w:name w:val="Figure_No"/>
    <w:basedOn w:val="Normal"/>
    <w:next w:val="Figuretitle"/>
    <w:link w:val="FigureNoChar"/>
    <w:qFormat/>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qFormat/>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qFormat/>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link w:val="ListParagraphChar"/>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aliases w:val="eq"/>
    <w:basedOn w:val="Normal"/>
    <w:link w:val="EquationChar"/>
    <w:qFormat/>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qFormat/>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7B23C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FigureNoChar1">
    <w:name w:val="Figure_No Char1"/>
    <w:rsid w:val="00371756"/>
    <w:rPr>
      <w:rFonts w:ascii="Times New Roman" w:hAnsi="Times New Roman"/>
      <w:caps/>
      <w:lang w:val="en-GB" w:eastAsia="en-US"/>
    </w:rPr>
  </w:style>
  <w:style w:type="character" w:customStyle="1" w:styleId="ListParagraphChar">
    <w:name w:val="List Paragraph Char"/>
    <w:link w:val="ListParagraph"/>
    <w:uiPriority w:val="34"/>
    <w:locked/>
    <w:rsid w:val="00371756"/>
    <w:rPr>
      <w:sz w:val="24"/>
      <w:lang w:val="en-GB"/>
    </w:rPr>
  </w:style>
  <w:style w:type="table" w:customStyle="1" w:styleId="Grilledutableau231">
    <w:name w:val="Grille du tableau231"/>
    <w:basedOn w:val="TableNormal"/>
    <w:next w:val="TableGrid"/>
    <w:rsid w:val="00371756"/>
    <w:rPr>
      <w:rFonts w:ascii="CG Times" w:eastAsiaTheme="minorEastAsia"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0">
    <w:name w:val="Table_No Знак"/>
    <w:locked/>
    <w:rsid w:val="002D7A0B"/>
    <w:rPr>
      <w:sz w:val="24"/>
      <w:lang w:val="fr-FR" w:eastAsia="en-US"/>
    </w:rPr>
  </w:style>
  <w:style w:type="character" w:customStyle="1" w:styleId="EquationChar">
    <w:name w:val="Equation Char"/>
    <w:basedOn w:val="DefaultParagraphFont"/>
    <w:link w:val="Equation"/>
    <w:qFormat/>
    <w:locked/>
    <w:rsid w:val="00E061E2"/>
    <w:rPr>
      <w:sz w:val="24"/>
      <w:lang w:val="en-GB"/>
    </w:rPr>
  </w:style>
  <w:style w:type="paragraph" w:customStyle="1" w:styleId="TableText0">
    <w:name w:val="Table_Text"/>
    <w:basedOn w:val="Normal"/>
    <w:uiPriority w:val="99"/>
    <w:rsid w:val="00066AE6"/>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suppressAutoHyphens/>
      <w:overflowPunct/>
      <w:autoSpaceDE/>
      <w:adjustRightInd/>
      <w:spacing w:before="40" w:after="40"/>
      <w:textAlignment w:val="auto"/>
    </w:pPr>
    <w:rPr>
      <w:rFonts w:eastAsia="MS Minch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63">
      <w:bodyDiv w:val="1"/>
      <w:marLeft w:val="0"/>
      <w:marRight w:val="0"/>
      <w:marTop w:val="0"/>
      <w:marBottom w:val="0"/>
      <w:divBdr>
        <w:top w:val="none" w:sz="0" w:space="0" w:color="auto"/>
        <w:left w:val="none" w:sz="0" w:space="0" w:color="auto"/>
        <w:bottom w:val="none" w:sz="0" w:space="0" w:color="auto"/>
        <w:right w:val="none" w:sz="0" w:space="0" w:color="auto"/>
      </w:divBdr>
    </w:div>
    <w:div w:id="56631548">
      <w:bodyDiv w:val="1"/>
      <w:marLeft w:val="0"/>
      <w:marRight w:val="0"/>
      <w:marTop w:val="0"/>
      <w:marBottom w:val="0"/>
      <w:divBdr>
        <w:top w:val="none" w:sz="0" w:space="0" w:color="auto"/>
        <w:left w:val="none" w:sz="0" w:space="0" w:color="auto"/>
        <w:bottom w:val="none" w:sz="0" w:space="0" w:color="auto"/>
        <w:right w:val="none" w:sz="0" w:space="0" w:color="auto"/>
      </w:divBdr>
    </w:div>
    <w:div w:id="65613909">
      <w:bodyDiv w:val="1"/>
      <w:marLeft w:val="0"/>
      <w:marRight w:val="0"/>
      <w:marTop w:val="0"/>
      <w:marBottom w:val="0"/>
      <w:divBdr>
        <w:top w:val="none" w:sz="0" w:space="0" w:color="auto"/>
        <w:left w:val="none" w:sz="0" w:space="0" w:color="auto"/>
        <w:bottom w:val="none" w:sz="0" w:space="0" w:color="auto"/>
        <w:right w:val="none" w:sz="0" w:space="0" w:color="auto"/>
      </w:divBdr>
    </w:div>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101456472">
      <w:bodyDiv w:val="1"/>
      <w:marLeft w:val="0"/>
      <w:marRight w:val="0"/>
      <w:marTop w:val="0"/>
      <w:marBottom w:val="0"/>
      <w:divBdr>
        <w:top w:val="none" w:sz="0" w:space="0" w:color="auto"/>
        <w:left w:val="none" w:sz="0" w:space="0" w:color="auto"/>
        <w:bottom w:val="none" w:sz="0" w:space="0" w:color="auto"/>
        <w:right w:val="none" w:sz="0" w:space="0" w:color="auto"/>
      </w:divBdr>
      <w:divsChild>
        <w:div w:id="1989283107">
          <w:marLeft w:val="0"/>
          <w:marRight w:val="0"/>
          <w:marTop w:val="0"/>
          <w:marBottom w:val="0"/>
          <w:divBdr>
            <w:top w:val="none" w:sz="0" w:space="0" w:color="auto"/>
            <w:left w:val="none" w:sz="0" w:space="0" w:color="auto"/>
            <w:bottom w:val="none" w:sz="0" w:space="0" w:color="auto"/>
            <w:right w:val="none" w:sz="0" w:space="0" w:color="auto"/>
          </w:divBdr>
          <w:divsChild>
            <w:div w:id="17405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1769">
      <w:bodyDiv w:val="1"/>
      <w:marLeft w:val="0"/>
      <w:marRight w:val="0"/>
      <w:marTop w:val="0"/>
      <w:marBottom w:val="0"/>
      <w:divBdr>
        <w:top w:val="none" w:sz="0" w:space="0" w:color="auto"/>
        <w:left w:val="none" w:sz="0" w:space="0" w:color="auto"/>
        <w:bottom w:val="none" w:sz="0" w:space="0" w:color="auto"/>
        <w:right w:val="none" w:sz="0" w:space="0" w:color="auto"/>
      </w:divBdr>
    </w:div>
    <w:div w:id="132915861">
      <w:bodyDiv w:val="1"/>
      <w:marLeft w:val="0"/>
      <w:marRight w:val="0"/>
      <w:marTop w:val="0"/>
      <w:marBottom w:val="0"/>
      <w:divBdr>
        <w:top w:val="none" w:sz="0" w:space="0" w:color="auto"/>
        <w:left w:val="none" w:sz="0" w:space="0" w:color="auto"/>
        <w:bottom w:val="none" w:sz="0" w:space="0" w:color="auto"/>
        <w:right w:val="none" w:sz="0" w:space="0" w:color="auto"/>
      </w:divBdr>
    </w:div>
    <w:div w:id="195241025">
      <w:bodyDiv w:val="1"/>
      <w:marLeft w:val="0"/>
      <w:marRight w:val="0"/>
      <w:marTop w:val="0"/>
      <w:marBottom w:val="0"/>
      <w:divBdr>
        <w:top w:val="none" w:sz="0" w:space="0" w:color="auto"/>
        <w:left w:val="none" w:sz="0" w:space="0" w:color="auto"/>
        <w:bottom w:val="none" w:sz="0" w:space="0" w:color="auto"/>
        <w:right w:val="none" w:sz="0" w:space="0" w:color="auto"/>
      </w:divBdr>
    </w:div>
    <w:div w:id="220792723">
      <w:bodyDiv w:val="1"/>
      <w:marLeft w:val="0"/>
      <w:marRight w:val="0"/>
      <w:marTop w:val="0"/>
      <w:marBottom w:val="0"/>
      <w:divBdr>
        <w:top w:val="none" w:sz="0" w:space="0" w:color="auto"/>
        <w:left w:val="none" w:sz="0" w:space="0" w:color="auto"/>
        <w:bottom w:val="none" w:sz="0" w:space="0" w:color="auto"/>
        <w:right w:val="none" w:sz="0" w:space="0" w:color="auto"/>
      </w:divBdr>
    </w:div>
    <w:div w:id="224536456">
      <w:bodyDiv w:val="1"/>
      <w:marLeft w:val="0"/>
      <w:marRight w:val="0"/>
      <w:marTop w:val="0"/>
      <w:marBottom w:val="0"/>
      <w:divBdr>
        <w:top w:val="none" w:sz="0" w:space="0" w:color="auto"/>
        <w:left w:val="none" w:sz="0" w:space="0" w:color="auto"/>
        <w:bottom w:val="none" w:sz="0" w:space="0" w:color="auto"/>
        <w:right w:val="none" w:sz="0" w:space="0" w:color="auto"/>
      </w:divBdr>
    </w:div>
    <w:div w:id="384522327">
      <w:bodyDiv w:val="1"/>
      <w:marLeft w:val="0"/>
      <w:marRight w:val="0"/>
      <w:marTop w:val="0"/>
      <w:marBottom w:val="0"/>
      <w:divBdr>
        <w:top w:val="none" w:sz="0" w:space="0" w:color="auto"/>
        <w:left w:val="none" w:sz="0" w:space="0" w:color="auto"/>
        <w:bottom w:val="none" w:sz="0" w:space="0" w:color="auto"/>
        <w:right w:val="none" w:sz="0" w:space="0" w:color="auto"/>
      </w:divBdr>
    </w:div>
    <w:div w:id="482551156">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609313911">
      <w:bodyDiv w:val="1"/>
      <w:marLeft w:val="0"/>
      <w:marRight w:val="0"/>
      <w:marTop w:val="0"/>
      <w:marBottom w:val="0"/>
      <w:divBdr>
        <w:top w:val="none" w:sz="0" w:space="0" w:color="auto"/>
        <w:left w:val="none" w:sz="0" w:space="0" w:color="auto"/>
        <w:bottom w:val="none" w:sz="0" w:space="0" w:color="auto"/>
        <w:right w:val="none" w:sz="0" w:space="0" w:color="auto"/>
      </w:divBdr>
    </w:div>
    <w:div w:id="612590355">
      <w:bodyDiv w:val="1"/>
      <w:marLeft w:val="0"/>
      <w:marRight w:val="0"/>
      <w:marTop w:val="0"/>
      <w:marBottom w:val="0"/>
      <w:divBdr>
        <w:top w:val="none" w:sz="0" w:space="0" w:color="auto"/>
        <w:left w:val="none" w:sz="0" w:space="0" w:color="auto"/>
        <w:bottom w:val="none" w:sz="0" w:space="0" w:color="auto"/>
        <w:right w:val="none" w:sz="0" w:space="0" w:color="auto"/>
      </w:divBdr>
    </w:div>
    <w:div w:id="635187325">
      <w:bodyDiv w:val="1"/>
      <w:marLeft w:val="0"/>
      <w:marRight w:val="0"/>
      <w:marTop w:val="0"/>
      <w:marBottom w:val="0"/>
      <w:divBdr>
        <w:top w:val="none" w:sz="0" w:space="0" w:color="auto"/>
        <w:left w:val="none" w:sz="0" w:space="0" w:color="auto"/>
        <w:bottom w:val="none" w:sz="0" w:space="0" w:color="auto"/>
        <w:right w:val="none" w:sz="0" w:space="0" w:color="auto"/>
      </w:divBdr>
      <w:divsChild>
        <w:div w:id="2052534229">
          <w:marLeft w:val="0"/>
          <w:marRight w:val="0"/>
          <w:marTop w:val="0"/>
          <w:marBottom w:val="0"/>
          <w:divBdr>
            <w:top w:val="none" w:sz="0" w:space="0" w:color="auto"/>
            <w:left w:val="none" w:sz="0" w:space="0" w:color="auto"/>
            <w:bottom w:val="none" w:sz="0" w:space="0" w:color="auto"/>
            <w:right w:val="none" w:sz="0" w:space="0" w:color="auto"/>
          </w:divBdr>
          <w:divsChild>
            <w:div w:id="12554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399">
      <w:bodyDiv w:val="1"/>
      <w:marLeft w:val="0"/>
      <w:marRight w:val="0"/>
      <w:marTop w:val="0"/>
      <w:marBottom w:val="0"/>
      <w:divBdr>
        <w:top w:val="none" w:sz="0" w:space="0" w:color="auto"/>
        <w:left w:val="none" w:sz="0" w:space="0" w:color="auto"/>
        <w:bottom w:val="none" w:sz="0" w:space="0" w:color="auto"/>
        <w:right w:val="none" w:sz="0" w:space="0" w:color="auto"/>
      </w:divBdr>
    </w:div>
    <w:div w:id="751974576">
      <w:bodyDiv w:val="1"/>
      <w:marLeft w:val="0"/>
      <w:marRight w:val="0"/>
      <w:marTop w:val="0"/>
      <w:marBottom w:val="0"/>
      <w:divBdr>
        <w:top w:val="none" w:sz="0" w:space="0" w:color="auto"/>
        <w:left w:val="none" w:sz="0" w:space="0" w:color="auto"/>
        <w:bottom w:val="none" w:sz="0" w:space="0" w:color="auto"/>
        <w:right w:val="none" w:sz="0" w:space="0" w:color="auto"/>
      </w:divBdr>
    </w:div>
    <w:div w:id="848636084">
      <w:bodyDiv w:val="1"/>
      <w:marLeft w:val="0"/>
      <w:marRight w:val="0"/>
      <w:marTop w:val="0"/>
      <w:marBottom w:val="0"/>
      <w:divBdr>
        <w:top w:val="none" w:sz="0" w:space="0" w:color="auto"/>
        <w:left w:val="none" w:sz="0" w:space="0" w:color="auto"/>
        <w:bottom w:val="none" w:sz="0" w:space="0" w:color="auto"/>
        <w:right w:val="none" w:sz="0" w:space="0" w:color="auto"/>
      </w:divBdr>
    </w:div>
    <w:div w:id="941915002">
      <w:bodyDiv w:val="1"/>
      <w:marLeft w:val="0"/>
      <w:marRight w:val="0"/>
      <w:marTop w:val="0"/>
      <w:marBottom w:val="0"/>
      <w:divBdr>
        <w:top w:val="none" w:sz="0" w:space="0" w:color="auto"/>
        <w:left w:val="none" w:sz="0" w:space="0" w:color="auto"/>
        <w:bottom w:val="none" w:sz="0" w:space="0" w:color="auto"/>
        <w:right w:val="none" w:sz="0" w:space="0" w:color="auto"/>
      </w:divBdr>
    </w:div>
    <w:div w:id="951863183">
      <w:bodyDiv w:val="1"/>
      <w:marLeft w:val="0"/>
      <w:marRight w:val="0"/>
      <w:marTop w:val="0"/>
      <w:marBottom w:val="0"/>
      <w:divBdr>
        <w:top w:val="none" w:sz="0" w:space="0" w:color="auto"/>
        <w:left w:val="none" w:sz="0" w:space="0" w:color="auto"/>
        <w:bottom w:val="none" w:sz="0" w:space="0" w:color="auto"/>
        <w:right w:val="none" w:sz="0" w:space="0" w:color="auto"/>
      </w:divBdr>
    </w:div>
    <w:div w:id="967126735">
      <w:bodyDiv w:val="1"/>
      <w:marLeft w:val="0"/>
      <w:marRight w:val="0"/>
      <w:marTop w:val="0"/>
      <w:marBottom w:val="0"/>
      <w:divBdr>
        <w:top w:val="none" w:sz="0" w:space="0" w:color="auto"/>
        <w:left w:val="none" w:sz="0" w:space="0" w:color="auto"/>
        <w:bottom w:val="none" w:sz="0" w:space="0" w:color="auto"/>
        <w:right w:val="none" w:sz="0" w:space="0" w:color="auto"/>
      </w:divBdr>
    </w:div>
    <w:div w:id="1085804673">
      <w:bodyDiv w:val="1"/>
      <w:marLeft w:val="0"/>
      <w:marRight w:val="0"/>
      <w:marTop w:val="0"/>
      <w:marBottom w:val="0"/>
      <w:divBdr>
        <w:top w:val="none" w:sz="0" w:space="0" w:color="auto"/>
        <w:left w:val="none" w:sz="0" w:space="0" w:color="auto"/>
        <w:bottom w:val="none" w:sz="0" w:space="0" w:color="auto"/>
        <w:right w:val="none" w:sz="0" w:space="0" w:color="auto"/>
      </w:divBdr>
    </w:div>
    <w:div w:id="1213929812">
      <w:bodyDiv w:val="1"/>
      <w:marLeft w:val="0"/>
      <w:marRight w:val="0"/>
      <w:marTop w:val="0"/>
      <w:marBottom w:val="0"/>
      <w:divBdr>
        <w:top w:val="none" w:sz="0" w:space="0" w:color="auto"/>
        <w:left w:val="none" w:sz="0" w:space="0" w:color="auto"/>
        <w:bottom w:val="none" w:sz="0" w:space="0" w:color="auto"/>
        <w:right w:val="none" w:sz="0" w:space="0" w:color="auto"/>
      </w:divBdr>
      <w:divsChild>
        <w:div w:id="1826050639">
          <w:marLeft w:val="0"/>
          <w:marRight w:val="0"/>
          <w:marTop w:val="0"/>
          <w:marBottom w:val="0"/>
          <w:divBdr>
            <w:top w:val="none" w:sz="0" w:space="0" w:color="auto"/>
            <w:left w:val="none" w:sz="0" w:space="0" w:color="auto"/>
            <w:bottom w:val="none" w:sz="0" w:space="0" w:color="auto"/>
            <w:right w:val="none" w:sz="0" w:space="0" w:color="auto"/>
          </w:divBdr>
          <w:divsChild>
            <w:div w:id="19993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88817">
      <w:bodyDiv w:val="1"/>
      <w:marLeft w:val="0"/>
      <w:marRight w:val="0"/>
      <w:marTop w:val="0"/>
      <w:marBottom w:val="0"/>
      <w:divBdr>
        <w:top w:val="none" w:sz="0" w:space="0" w:color="auto"/>
        <w:left w:val="none" w:sz="0" w:space="0" w:color="auto"/>
        <w:bottom w:val="none" w:sz="0" w:space="0" w:color="auto"/>
        <w:right w:val="none" w:sz="0" w:space="0" w:color="auto"/>
      </w:divBdr>
    </w:div>
    <w:div w:id="1322854138">
      <w:bodyDiv w:val="1"/>
      <w:marLeft w:val="0"/>
      <w:marRight w:val="0"/>
      <w:marTop w:val="0"/>
      <w:marBottom w:val="0"/>
      <w:divBdr>
        <w:top w:val="none" w:sz="0" w:space="0" w:color="auto"/>
        <w:left w:val="none" w:sz="0" w:space="0" w:color="auto"/>
        <w:bottom w:val="none" w:sz="0" w:space="0" w:color="auto"/>
        <w:right w:val="none" w:sz="0" w:space="0" w:color="auto"/>
      </w:divBdr>
    </w:div>
    <w:div w:id="1366129218">
      <w:bodyDiv w:val="1"/>
      <w:marLeft w:val="0"/>
      <w:marRight w:val="0"/>
      <w:marTop w:val="0"/>
      <w:marBottom w:val="0"/>
      <w:divBdr>
        <w:top w:val="none" w:sz="0" w:space="0" w:color="auto"/>
        <w:left w:val="none" w:sz="0" w:space="0" w:color="auto"/>
        <w:bottom w:val="none" w:sz="0" w:space="0" w:color="auto"/>
        <w:right w:val="none" w:sz="0" w:space="0" w:color="auto"/>
      </w:divBdr>
    </w:div>
    <w:div w:id="1577785935">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sChild>
        <w:div w:id="192302445">
          <w:marLeft w:val="0"/>
          <w:marRight w:val="0"/>
          <w:marTop w:val="0"/>
          <w:marBottom w:val="0"/>
          <w:divBdr>
            <w:top w:val="none" w:sz="0" w:space="0" w:color="auto"/>
            <w:left w:val="none" w:sz="0" w:space="0" w:color="auto"/>
            <w:bottom w:val="none" w:sz="0" w:space="0" w:color="auto"/>
            <w:right w:val="none" w:sz="0" w:space="0" w:color="auto"/>
          </w:divBdr>
          <w:divsChild>
            <w:div w:id="7996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 w:id="1888712956">
      <w:bodyDiv w:val="1"/>
      <w:marLeft w:val="0"/>
      <w:marRight w:val="0"/>
      <w:marTop w:val="0"/>
      <w:marBottom w:val="0"/>
      <w:divBdr>
        <w:top w:val="none" w:sz="0" w:space="0" w:color="auto"/>
        <w:left w:val="none" w:sz="0" w:space="0" w:color="auto"/>
        <w:bottom w:val="none" w:sz="0" w:space="0" w:color="auto"/>
        <w:right w:val="none" w:sz="0" w:space="0" w:color="auto"/>
      </w:divBdr>
    </w:div>
    <w:div w:id="1909922786">
      <w:bodyDiv w:val="1"/>
      <w:marLeft w:val="0"/>
      <w:marRight w:val="0"/>
      <w:marTop w:val="0"/>
      <w:marBottom w:val="0"/>
      <w:divBdr>
        <w:top w:val="none" w:sz="0" w:space="0" w:color="auto"/>
        <w:left w:val="none" w:sz="0" w:space="0" w:color="auto"/>
        <w:bottom w:val="none" w:sz="0" w:space="0" w:color="auto"/>
        <w:right w:val="none" w:sz="0" w:space="0" w:color="auto"/>
      </w:divBdr>
    </w:div>
    <w:div w:id="1916889022">
      <w:bodyDiv w:val="1"/>
      <w:marLeft w:val="0"/>
      <w:marRight w:val="0"/>
      <w:marTop w:val="0"/>
      <w:marBottom w:val="0"/>
      <w:divBdr>
        <w:top w:val="none" w:sz="0" w:space="0" w:color="auto"/>
        <w:left w:val="none" w:sz="0" w:space="0" w:color="auto"/>
        <w:bottom w:val="none" w:sz="0" w:space="0" w:color="auto"/>
        <w:right w:val="none" w:sz="0" w:space="0" w:color="auto"/>
      </w:divBdr>
    </w:div>
    <w:div w:id="1943682965">
      <w:bodyDiv w:val="1"/>
      <w:marLeft w:val="0"/>
      <w:marRight w:val="0"/>
      <w:marTop w:val="0"/>
      <w:marBottom w:val="0"/>
      <w:divBdr>
        <w:top w:val="none" w:sz="0" w:space="0" w:color="auto"/>
        <w:left w:val="none" w:sz="0" w:space="0" w:color="auto"/>
        <w:bottom w:val="none" w:sz="0" w:space="0" w:color="auto"/>
        <w:right w:val="none" w:sz="0" w:space="0" w:color="auto"/>
      </w:divBdr>
    </w:div>
    <w:div w:id="1955283128">
      <w:bodyDiv w:val="1"/>
      <w:marLeft w:val="0"/>
      <w:marRight w:val="0"/>
      <w:marTop w:val="0"/>
      <w:marBottom w:val="0"/>
      <w:divBdr>
        <w:top w:val="none" w:sz="0" w:space="0" w:color="auto"/>
        <w:left w:val="none" w:sz="0" w:space="0" w:color="auto"/>
        <w:bottom w:val="none" w:sz="0" w:space="0" w:color="auto"/>
        <w:right w:val="none" w:sz="0" w:space="0" w:color="auto"/>
      </w:divBdr>
    </w:div>
    <w:div w:id="1979140513">
      <w:bodyDiv w:val="1"/>
      <w:marLeft w:val="0"/>
      <w:marRight w:val="0"/>
      <w:marTop w:val="0"/>
      <w:marBottom w:val="0"/>
      <w:divBdr>
        <w:top w:val="none" w:sz="0" w:space="0" w:color="auto"/>
        <w:left w:val="none" w:sz="0" w:space="0" w:color="auto"/>
        <w:bottom w:val="none" w:sz="0" w:space="0" w:color="auto"/>
        <w:right w:val="none" w:sz="0" w:space="0" w:color="auto"/>
      </w:divBdr>
    </w:div>
    <w:div w:id="19907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kim.l.kolb@boeing.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tu.int/dms_ties/itu-r/md/23/wp5b/c/R23-WP5B-C-0315!H3-N03.06!MSW-E.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js@asri.aero" TargetMode="External"/><Relationship Id="rId5" Type="http://schemas.openxmlformats.org/officeDocument/2006/relationships/numbering" Target="numbering.xml"/><Relationship Id="rId15" Type="http://schemas.openxmlformats.org/officeDocument/2006/relationships/hyperlink" Target="https://www.itu.int/dms_ties/itu-r/md/23/wp5b/c/R23-WP5B-C-0315!H3-N03.06!MSW-E.doc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23-WP5B-C-0147/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7a776c-8872-4f88-b3be-07b484cb982b">
      <Terms xmlns="http://schemas.microsoft.com/office/infopath/2007/PartnerControls"/>
    </lcf76f155ced4ddcb4097134ff3c332f>
    <TaxCatchAll xmlns="cd6f4b3e-6665-4cf4-b080-7abf1627542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56BA11C06EAB49B4836D790ECE27DB" ma:contentTypeVersion="16" ma:contentTypeDescription="Create a new document." ma:contentTypeScope="" ma:versionID="1c257b115423906200a0e05381ff15c9">
  <xsd:schema xmlns:xsd="http://www.w3.org/2001/XMLSchema" xmlns:xs="http://www.w3.org/2001/XMLSchema" xmlns:p="http://schemas.microsoft.com/office/2006/metadata/properties" xmlns:ns2="c77a776c-8872-4f88-b3be-07b484cb982b" xmlns:ns3="cd6f4b3e-6665-4cf4-b080-7abf16275423" targetNamespace="http://schemas.microsoft.com/office/2006/metadata/properties" ma:root="true" ma:fieldsID="72f706b9f08df585c8e548cb4b883226" ns2:_="" ns3:_="">
    <xsd:import namespace="c77a776c-8872-4f88-b3be-07b484cb982b"/>
    <xsd:import namespace="cd6f4b3e-6665-4cf4-b080-7abf162754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a776c-8872-4f88-b3be-07b484cb9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393029-c997-42a1-98e0-ed9d619470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6f4b3e-6665-4cf4-b080-7abf162754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daa345-7969-46a5-928c-637e05d3cece}" ma:internalName="TaxCatchAll" ma:showField="CatchAllData" ma:web="cd6f4b3e-6665-4cf4-b080-7abf1627542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c77a776c-8872-4f88-b3be-07b484cb982b"/>
    <ds:schemaRef ds:uri="cd6f4b3e-6665-4cf4-b080-7abf16275423"/>
  </ds:schemaRefs>
</ds:datastoreItem>
</file>

<file path=customXml/itemProps4.xml><?xml version="1.0" encoding="utf-8"?>
<ds:datastoreItem xmlns:ds="http://schemas.openxmlformats.org/officeDocument/2006/customXml" ds:itemID="{20869DF5-01D1-40D3-8B91-72EF2E1C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a776c-8872-4f88-b3be-07b484cb982b"/>
    <ds:schemaRef ds:uri="cd6f4b3e-6665-4cf4-b080-7abf1627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647</Words>
  <Characters>3689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dc:description/>
  <cp:lastModifiedBy>Eric Lee</cp:lastModifiedBy>
  <cp:revision>2</cp:revision>
  <cp:lastPrinted>2025-02-03T15:57:00Z</cp:lastPrinted>
  <dcterms:created xsi:type="dcterms:W3CDTF">2025-09-23T14:13:00Z</dcterms:created>
  <dcterms:modified xsi:type="dcterms:W3CDTF">2025-09-23T14:13:00Z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0x010100A356BA11C06EAB49B4836D790ECE27DB</vt:lpwstr>
  </property>
  <property fmtid="{D5CDD505-2E9C-101B-9397-08002B2CF9AE}" pid="3" name="TitusGUID">
    <vt:lpwstr>7a265184-0b03-4bdc-820f-908db35d87f5</vt:lpwstr>
  </property>
  <property fmtid="{D5CDD505-2E9C-101B-9397-08002B2CF9AE}" pid="4" name="ContainsCUI">
    <vt:lpwstr>No</vt:lpwstr>
  </property>
  <property fmtid="{D5CDD505-2E9C-101B-9397-08002B2CF9AE}" pid="5" name="MSIP_Label_e3a1bc8a-c77f-42fc-94c5-4575f811706d_Enabled">
    <vt:lpwstr>true</vt:lpwstr>
  </property>
  <property fmtid="{D5CDD505-2E9C-101B-9397-08002B2CF9AE}" pid="6" name="MSIP_Label_e3a1bc8a-c77f-42fc-94c5-4575f811706d_SetDate">
    <vt:lpwstr>2024-11-04T01:42:30Z</vt:lpwstr>
  </property>
  <property fmtid="{D5CDD505-2E9C-101B-9397-08002B2CF9AE}" pid="7" name="MSIP_Label_e3a1bc8a-c77f-42fc-94c5-4575f811706d_Method">
    <vt:lpwstr>Standard</vt:lpwstr>
  </property>
  <property fmtid="{D5CDD505-2E9C-101B-9397-08002B2CF9AE}" pid="8" name="MSIP_Label_e3a1bc8a-c77f-42fc-94c5-4575f811706d_Name">
    <vt:lpwstr>e3a1bc8a-c77f-42fc-94c5-4575f811706d</vt:lpwstr>
  </property>
  <property fmtid="{D5CDD505-2E9C-101B-9397-08002B2CF9AE}" pid="9" name="MSIP_Label_e3a1bc8a-c77f-42fc-94c5-4575f811706d_SiteId">
    <vt:lpwstr>fb7083da-754c-45a4-8b6b-a05941a3a3e9</vt:lpwstr>
  </property>
  <property fmtid="{D5CDD505-2E9C-101B-9397-08002B2CF9AE}" pid="10" name="MSIP_Label_e3a1bc8a-c77f-42fc-94c5-4575f811706d_ActionId">
    <vt:lpwstr>0bd1dd7b-4131-4d3d-abc0-0824cc8b84c2</vt:lpwstr>
  </property>
  <property fmtid="{D5CDD505-2E9C-101B-9397-08002B2CF9AE}" pid="11" name="MSIP_Label_e3a1bc8a-c77f-42fc-94c5-4575f811706d_ContentBits">
    <vt:lpwstr>0</vt:lpwstr>
  </property>
  <property fmtid="{D5CDD505-2E9C-101B-9397-08002B2CF9AE}" pid="12" name="MediaServiceImageTags">
    <vt:lpwstr/>
  </property>
</Properties>
</file>